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8A4" w:rsidRDefault="000078A4" w:rsidP="005B0ADE">
      <w:pPr>
        <w:spacing w:after="0" w:line="240" w:lineRule="auto"/>
        <w:ind w:left="851" w:right="-284"/>
        <w:rPr>
          <w:rFonts w:ascii="Times New Roman" w:hAnsi="Times New Roman" w:cs="Times New Roman"/>
          <w:b/>
          <w:bCs/>
          <w:sz w:val="28"/>
          <w:szCs w:val="28"/>
          <w:lang w:eastAsia="ru-RU"/>
        </w:rPr>
      </w:pPr>
    </w:p>
    <w:p w:rsidR="000078A4" w:rsidRPr="003B4160" w:rsidRDefault="000078A4" w:rsidP="001D42AE">
      <w:pPr>
        <w:pStyle w:val="ConsPlusTitle"/>
        <w:widowControl/>
        <w:tabs>
          <w:tab w:val="left" w:pos="1134"/>
        </w:tabs>
        <w:ind w:left="851" w:right="-284"/>
        <w:jc w:val="right"/>
        <w:rPr>
          <w:b w:val="0"/>
        </w:rPr>
      </w:pPr>
      <w:r w:rsidRPr="003B4160">
        <w:rPr>
          <w:b w:val="0"/>
        </w:rPr>
        <w:t>Приложение</w:t>
      </w:r>
    </w:p>
    <w:p w:rsidR="000078A4" w:rsidRPr="003B4160" w:rsidRDefault="000078A4" w:rsidP="001D42AE">
      <w:pPr>
        <w:pStyle w:val="ConsPlusTitle"/>
        <w:widowControl/>
        <w:tabs>
          <w:tab w:val="left" w:pos="1134"/>
        </w:tabs>
        <w:ind w:left="851" w:right="-284"/>
        <w:jc w:val="right"/>
        <w:rPr>
          <w:b w:val="0"/>
        </w:rPr>
      </w:pPr>
      <w:r w:rsidRPr="003B4160">
        <w:rPr>
          <w:b w:val="0"/>
        </w:rPr>
        <w:t>к постановлению администрации</w:t>
      </w:r>
    </w:p>
    <w:p w:rsidR="000078A4" w:rsidRPr="003B4160" w:rsidRDefault="000078A4" w:rsidP="001D42AE">
      <w:pPr>
        <w:pStyle w:val="ConsPlusTitle"/>
        <w:widowControl/>
        <w:tabs>
          <w:tab w:val="left" w:pos="1134"/>
        </w:tabs>
        <w:ind w:left="851" w:right="-284"/>
        <w:jc w:val="right"/>
        <w:rPr>
          <w:b w:val="0"/>
        </w:rPr>
      </w:pPr>
      <w:r w:rsidRPr="003B4160">
        <w:rPr>
          <w:b w:val="0"/>
        </w:rPr>
        <w:t xml:space="preserve">Большедворского сельского поселения </w:t>
      </w:r>
    </w:p>
    <w:p w:rsidR="006E67B2" w:rsidRPr="003B4160" w:rsidRDefault="001D42AE" w:rsidP="001D42AE">
      <w:pPr>
        <w:pStyle w:val="ConsPlusTitle"/>
        <w:widowControl/>
        <w:tabs>
          <w:tab w:val="left" w:pos="1134"/>
        </w:tabs>
        <w:ind w:left="851" w:right="-284"/>
        <w:jc w:val="right"/>
        <w:rPr>
          <w:b w:val="0"/>
        </w:rPr>
      </w:pPr>
      <w:r>
        <w:rPr>
          <w:b w:val="0"/>
        </w:rPr>
        <w:t>от 28.12.2022 №199</w:t>
      </w:r>
    </w:p>
    <w:p w:rsidR="006E67B2" w:rsidRPr="003B4160" w:rsidRDefault="006E67B2" w:rsidP="001D42AE">
      <w:pPr>
        <w:pStyle w:val="ConsPlusTitle"/>
        <w:widowControl/>
        <w:tabs>
          <w:tab w:val="left" w:pos="1134"/>
        </w:tabs>
        <w:ind w:left="851" w:right="-284"/>
        <w:jc w:val="right"/>
        <w:rPr>
          <w:b w:val="0"/>
        </w:rPr>
      </w:pPr>
    </w:p>
    <w:p w:rsidR="006E67B2" w:rsidRPr="003B4160" w:rsidRDefault="006E67B2" w:rsidP="001D42AE">
      <w:pPr>
        <w:pStyle w:val="ConsPlusTitle"/>
        <w:widowControl/>
        <w:tabs>
          <w:tab w:val="left" w:pos="1134"/>
        </w:tabs>
        <w:ind w:left="851" w:right="-284"/>
        <w:jc w:val="center"/>
      </w:pPr>
    </w:p>
    <w:p w:rsidR="006E67B2" w:rsidRPr="003B4160" w:rsidRDefault="006E67B2" w:rsidP="001D42AE">
      <w:pPr>
        <w:pStyle w:val="ConsPlusTitle"/>
        <w:widowControl/>
        <w:tabs>
          <w:tab w:val="left" w:pos="1134"/>
        </w:tabs>
        <w:ind w:left="851" w:right="-284"/>
        <w:jc w:val="center"/>
      </w:pPr>
      <w:r w:rsidRPr="003B4160">
        <w:t xml:space="preserve">Административный регламент по предоставлению муниципальной услуги </w:t>
      </w:r>
    </w:p>
    <w:p w:rsidR="006E67B2" w:rsidRPr="003B4160" w:rsidRDefault="006E67B2" w:rsidP="001D42AE">
      <w:pPr>
        <w:pStyle w:val="ConsPlusTitle"/>
        <w:widowControl/>
        <w:tabs>
          <w:tab w:val="left" w:pos="1134"/>
        </w:tabs>
        <w:ind w:left="851" w:right="-284"/>
        <w:jc w:val="center"/>
        <w:rPr>
          <w:b w:val="0"/>
          <w:bCs w:val="0"/>
        </w:rPr>
      </w:pPr>
      <w:r w:rsidRPr="003B4160">
        <w:t>«Принятие граждан на учет в качестве нуждающихся в жилых помещениях, предоставляемых по договорам социального найма»</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lang w:eastAsia="ru-RU"/>
        </w:rPr>
      </w:pPr>
      <w:proofErr w:type="gramStart"/>
      <w:r w:rsidRPr="003B4160">
        <w:rPr>
          <w:rFonts w:ascii="Times New Roman" w:hAnsi="Times New Roman" w:cs="Times New Roman"/>
          <w:sz w:val="24"/>
          <w:szCs w:val="24"/>
        </w:rPr>
        <w:t>(Сокращённое наименование:</w:t>
      </w:r>
      <w:proofErr w:type="gramEnd"/>
      <w:r w:rsidRPr="003B4160">
        <w:rPr>
          <w:rFonts w:ascii="Times New Roman" w:hAnsi="Times New Roman" w:cs="Times New Roman"/>
          <w:sz w:val="24"/>
          <w:szCs w:val="24"/>
        </w:rPr>
        <w:t xml:space="preserve"> </w:t>
      </w:r>
      <w:proofErr w:type="gramStart"/>
      <w:r w:rsidRPr="003B4160">
        <w:rPr>
          <w:rFonts w:ascii="Times New Roman" w:hAnsi="Times New Roman" w:cs="Times New Roman"/>
          <w:sz w:val="24"/>
          <w:szCs w:val="24"/>
        </w:rPr>
        <w:t xml:space="preserve">«Принятие граждан на учет в качестве нуждающихся в жилых помещениях».) </w:t>
      </w:r>
      <w:proofErr w:type="gramEnd"/>
    </w:p>
    <w:p w:rsidR="006E67B2" w:rsidRPr="003B4160" w:rsidRDefault="006E67B2" w:rsidP="001D42AE">
      <w:pPr>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rPr>
        <w:t>(далее – административный регламент)</w:t>
      </w:r>
    </w:p>
    <w:p w:rsidR="006E67B2" w:rsidRPr="003B4160" w:rsidRDefault="006E67B2" w:rsidP="001D42AE">
      <w:pPr>
        <w:spacing w:after="0" w:line="240" w:lineRule="auto"/>
        <w:ind w:left="851" w:right="-284"/>
        <w:jc w:val="center"/>
        <w:rPr>
          <w:rFonts w:ascii="Times New Roman" w:hAnsi="Times New Roman" w:cs="Times New Roman"/>
          <w:b/>
          <w:bCs/>
          <w:sz w:val="24"/>
          <w:szCs w:val="24"/>
          <w:lang w:eastAsia="ru-RU"/>
        </w:rPr>
      </w:pPr>
    </w:p>
    <w:p w:rsidR="006E67B2" w:rsidRPr="003B4160" w:rsidRDefault="006E67B2" w:rsidP="001D42AE">
      <w:pPr>
        <w:pStyle w:val="a3"/>
        <w:numPr>
          <w:ilvl w:val="0"/>
          <w:numId w:val="26"/>
        </w:numPr>
        <w:spacing w:line="240" w:lineRule="auto"/>
        <w:ind w:left="851" w:right="-284"/>
        <w:jc w:val="center"/>
        <w:rPr>
          <w:rFonts w:ascii="Times New Roman" w:hAnsi="Times New Roman" w:cs="Times New Roman"/>
          <w:b/>
          <w:bCs/>
          <w:sz w:val="24"/>
          <w:szCs w:val="24"/>
        </w:rPr>
      </w:pPr>
      <w:r w:rsidRPr="003B4160">
        <w:rPr>
          <w:rFonts w:ascii="Times New Roman" w:hAnsi="Times New Roman" w:cs="Times New Roman"/>
          <w:b/>
          <w:bCs/>
          <w:sz w:val="24"/>
          <w:szCs w:val="24"/>
        </w:rPr>
        <w:t>Общие положения</w:t>
      </w:r>
    </w:p>
    <w:p w:rsidR="006E67B2" w:rsidRPr="003B4160" w:rsidRDefault="006E67B2" w:rsidP="001D42AE">
      <w:pPr>
        <w:pStyle w:val="a3"/>
        <w:spacing w:line="240" w:lineRule="auto"/>
        <w:ind w:left="851" w:right="-284"/>
        <w:rPr>
          <w:rFonts w:ascii="Times New Roman" w:hAnsi="Times New Roman" w:cs="Times New Roman"/>
          <w:b/>
          <w:bCs/>
          <w:sz w:val="24"/>
          <w:szCs w:val="24"/>
        </w:rPr>
      </w:pPr>
    </w:p>
    <w:p w:rsidR="006E67B2" w:rsidRPr="003B4160" w:rsidRDefault="006E67B2" w:rsidP="001D42AE">
      <w:pPr>
        <w:spacing w:after="0" w:line="240" w:lineRule="auto"/>
        <w:ind w:left="851" w:right="-284" w:firstLine="708"/>
        <w:jc w:val="both"/>
        <w:rPr>
          <w:rFonts w:ascii="Times New Roman" w:hAnsi="Times New Roman" w:cs="Times New Roman"/>
          <w:bCs/>
          <w:sz w:val="24"/>
          <w:szCs w:val="24"/>
          <w:lang w:eastAsia="ru-RU"/>
        </w:rPr>
      </w:pPr>
      <w:r w:rsidRPr="003B4160">
        <w:rPr>
          <w:rFonts w:ascii="Times New Roman" w:hAnsi="Times New Roman" w:cs="Times New Roman"/>
          <w:bCs/>
          <w:sz w:val="24"/>
          <w:szCs w:val="24"/>
          <w:lang w:eastAsia="ru-RU"/>
        </w:rPr>
        <w:t>1.1.Настоящий регламент устанавливает порядок и стандарт предоставления муниципальной услуги.</w:t>
      </w:r>
    </w:p>
    <w:p w:rsidR="006E67B2" w:rsidRPr="003B4160" w:rsidRDefault="006E67B2" w:rsidP="001D42AE">
      <w:pPr>
        <w:pStyle w:val="ConsPlusNormal"/>
        <w:ind w:left="851" w:right="-284" w:firstLine="709"/>
        <w:contextualSpacing/>
        <w:jc w:val="both"/>
        <w:rPr>
          <w:rFonts w:ascii="Times New Roman" w:hAnsi="Times New Roman" w:cs="Times New Roman"/>
          <w:sz w:val="24"/>
          <w:szCs w:val="24"/>
        </w:rPr>
      </w:pPr>
      <w:r w:rsidRPr="003B4160">
        <w:rPr>
          <w:rFonts w:ascii="Times New Roman" w:hAnsi="Times New Roman" w:cs="Times New Roman"/>
          <w:sz w:val="24"/>
          <w:szCs w:val="24"/>
        </w:rPr>
        <w:t>Категории заявителей и их представителей, имеющих право выступать от их имени.</w:t>
      </w:r>
    </w:p>
    <w:p w:rsidR="006E67B2" w:rsidRPr="003B4160" w:rsidRDefault="006E67B2" w:rsidP="001D42AE">
      <w:pPr>
        <w:pStyle w:val="ConsPlusNormal"/>
        <w:ind w:left="851" w:right="-284" w:firstLine="708"/>
        <w:contextualSpacing/>
        <w:jc w:val="both"/>
        <w:rPr>
          <w:rFonts w:ascii="Times New Roman" w:hAnsi="Times New Roman" w:cs="Times New Roman"/>
          <w:sz w:val="24"/>
          <w:szCs w:val="24"/>
        </w:rPr>
      </w:pPr>
      <w:r w:rsidRPr="003B4160">
        <w:rPr>
          <w:rFonts w:ascii="Times New Roman" w:hAnsi="Times New Roman" w:cs="Times New Roman"/>
          <w:sz w:val="24"/>
          <w:szCs w:val="24"/>
        </w:rPr>
        <w:t xml:space="preserve">1.2  Заявителями, имеющими право обратиться за получением </w:t>
      </w:r>
      <w:r w:rsidRPr="003B4160">
        <w:rPr>
          <w:rFonts w:ascii="Times New Roman" w:hAnsi="Times New Roman" w:cs="Times New Roman"/>
          <w:bCs/>
          <w:sz w:val="24"/>
          <w:szCs w:val="24"/>
        </w:rPr>
        <w:t>муниципальной услуги</w:t>
      </w:r>
      <w:r w:rsidRPr="003B4160">
        <w:rPr>
          <w:rFonts w:ascii="Times New Roman" w:hAnsi="Times New Roman" w:cs="Times New Roman"/>
          <w:sz w:val="24"/>
          <w:szCs w:val="24"/>
        </w:rPr>
        <w:t>:</w:t>
      </w:r>
    </w:p>
    <w:p w:rsidR="006E67B2" w:rsidRPr="003B4160" w:rsidRDefault="006E67B2" w:rsidP="001D42AE">
      <w:pPr>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bCs/>
          <w:sz w:val="24"/>
          <w:szCs w:val="24"/>
          <w:lang w:eastAsia="ru-RU"/>
        </w:rPr>
        <w:t xml:space="preserve">1.2.1 </w:t>
      </w:r>
      <w:r w:rsidRPr="003B4160">
        <w:rPr>
          <w:rFonts w:ascii="Times New Roman" w:hAnsi="Times New Roman" w:cs="Times New Roman"/>
          <w:sz w:val="24"/>
          <w:szCs w:val="24"/>
          <w:lang w:eastAsia="ru-RU"/>
        </w:rPr>
        <w:t xml:space="preserve">о принятии граждан на учет в качестве нуждающихся в </w:t>
      </w:r>
      <w:proofErr w:type="gramStart"/>
      <w:r w:rsidRPr="003B4160">
        <w:rPr>
          <w:rFonts w:ascii="Times New Roman" w:hAnsi="Times New Roman" w:cs="Times New Roman"/>
          <w:sz w:val="24"/>
          <w:szCs w:val="24"/>
          <w:lang w:eastAsia="ru-RU"/>
        </w:rPr>
        <w:t xml:space="preserve">жилых помещениях, предоставляемых по договорам социального найма </w:t>
      </w:r>
      <w:r w:rsidRPr="003B4160">
        <w:rPr>
          <w:rFonts w:ascii="Times New Roman" w:hAnsi="Times New Roman" w:cs="Times New Roman"/>
          <w:sz w:val="24"/>
          <w:szCs w:val="24"/>
        </w:rPr>
        <w:t>являются</w:t>
      </w:r>
      <w:proofErr w:type="gramEnd"/>
      <w:r w:rsidRPr="003B4160">
        <w:rPr>
          <w:rFonts w:ascii="Times New Roman" w:hAnsi="Times New Roman" w:cs="Times New Roman"/>
          <w:sz w:val="24"/>
          <w:szCs w:val="24"/>
        </w:rPr>
        <w:t xml:space="preserve"> физические лица (далее - заявители) из числа граждан Российской Федерации, постоянно проживающих на территории муниципального образования </w:t>
      </w:r>
      <w:proofErr w:type="spellStart"/>
      <w:r w:rsidRPr="003B4160">
        <w:rPr>
          <w:rFonts w:ascii="Times New Roman" w:hAnsi="Times New Roman" w:cs="Times New Roman"/>
          <w:sz w:val="24"/>
          <w:szCs w:val="24"/>
        </w:rPr>
        <w:t>Большедворское</w:t>
      </w:r>
      <w:proofErr w:type="spellEnd"/>
      <w:r w:rsidRPr="003B4160">
        <w:rPr>
          <w:rFonts w:ascii="Times New Roman" w:hAnsi="Times New Roman" w:cs="Times New Roman"/>
          <w:sz w:val="24"/>
          <w:szCs w:val="24"/>
        </w:rPr>
        <w:t xml:space="preserve"> сельское поселение </w:t>
      </w:r>
      <w:proofErr w:type="spellStart"/>
      <w:r w:rsidRPr="003B4160">
        <w:rPr>
          <w:rFonts w:ascii="Times New Roman" w:hAnsi="Times New Roman" w:cs="Times New Roman"/>
          <w:sz w:val="24"/>
          <w:szCs w:val="24"/>
        </w:rPr>
        <w:t>Бокситогорского</w:t>
      </w:r>
      <w:proofErr w:type="spellEnd"/>
      <w:r w:rsidRPr="003B4160">
        <w:rPr>
          <w:rFonts w:ascii="Times New Roman" w:hAnsi="Times New Roman" w:cs="Times New Roman"/>
          <w:sz w:val="24"/>
          <w:szCs w:val="24"/>
        </w:rPr>
        <w:t xml:space="preserve"> муниципального района Ленинградской области из числа:</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xml:space="preserve">-   малоимущих граждан, </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иных определенных федеральным законом, указом Президента Российской Федерации или законом субъекта Российской Федерации категорий граждан;</w:t>
      </w:r>
    </w:p>
    <w:p w:rsidR="006E67B2" w:rsidRPr="003B4160" w:rsidRDefault="006E67B2" w:rsidP="001D42AE">
      <w:pPr>
        <w:spacing w:after="0" w:line="240" w:lineRule="auto"/>
        <w:ind w:left="851" w:right="-284" w:firstLine="540"/>
        <w:jc w:val="both"/>
        <w:rPr>
          <w:rFonts w:ascii="Times New Roman" w:hAnsi="Times New Roman" w:cs="Times New Roman"/>
          <w:sz w:val="24"/>
          <w:szCs w:val="24"/>
        </w:rPr>
      </w:pPr>
      <w:proofErr w:type="gramStart"/>
      <w:r w:rsidRPr="003B4160">
        <w:rPr>
          <w:rFonts w:ascii="Times New Roman" w:hAnsi="Times New Roman" w:cs="Times New Roman"/>
          <w:sz w:val="24"/>
          <w:szCs w:val="24"/>
          <w:lang w:eastAsia="ru-RU"/>
        </w:rPr>
        <w:t>1.2.2.</w:t>
      </w:r>
      <w:r w:rsidRPr="003B4160">
        <w:rPr>
          <w:rFonts w:ascii="Times New Roman" w:hAnsi="Times New Roman" w:cs="Times New Roman"/>
          <w:sz w:val="24"/>
          <w:szCs w:val="24"/>
        </w:rPr>
        <w:t xml:space="preserve"> о </w:t>
      </w:r>
      <w:r w:rsidRPr="003B4160">
        <w:rPr>
          <w:rFonts w:ascii="Times New Roman" w:hAnsi="Times New Roman" w:cs="Times New Roman"/>
          <w:sz w:val="24"/>
          <w:szCs w:val="24"/>
          <w:lang w:eastAsia="ru-RU"/>
        </w:rPr>
        <w:t>предоставлении информации об очередности предоставления жилых помещений по договору социального найма</w:t>
      </w:r>
      <w:r w:rsidRPr="003B4160">
        <w:rPr>
          <w:rFonts w:ascii="Times New Roman" w:hAnsi="Times New Roman" w:cs="Times New Roman"/>
          <w:sz w:val="24"/>
          <w:szCs w:val="24"/>
        </w:rPr>
        <w:t xml:space="preserve"> являются физические лица (далее - заявители) из числа граждан Российской Федерации, постоянно проживающих на территории муниципального образования </w:t>
      </w:r>
      <w:proofErr w:type="spellStart"/>
      <w:r w:rsidRPr="003B4160">
        <w:rPr>
          <w:rFonts w:ascii="Times New Roman" w:hAnsi="Times New Roman" w:cs="Times New Roman"/>
          <w:sz w:val="24"/>
          <w:szCs w:val="24"/>
        </w:rPr>
        <w:t>Большедворское</w:t>
      </w:r>
      <w:proofErr w:type="spellEnd"/>
      <w:r w:rsidRPr="003B4160">
        <w:rPr>
          <w:rFonts w:ascii="Times New Roman" w:hAnsi="Times New Roman" w:cs="Times New Roman"/>
          <w:sz w:val="24"/>
          <w:szCs w:val="24"/>
        </w:rPr>
        <w:t xml:space="preserve"> сельское поселение </w:t>
      </w:r>
      <w:proofErr w:type="spellStart"/>
      <w:r w:rsidRPr="003B4160">
        <w:rPr>
          <w:rFonts w:ascii="Times New Roman" w:hAnsi="Times New Roman" w:cs="Times New Roman"/>
          <w:sz w:val="24"/>
          <w:szCs w:val="24"/>
        </w:rPr>
        <w:t>Бокситогорского</w:t>
      </w:r>
      <w:proofErr w:type="spellEnd"/>
      <w:r w:rsidRPr="003B4160">
        <w:rPr>
          <w:rFonts w:ascii="Times New Roman" w:hAnsi="Times New Roman" w:cs="Times New Roman"/>
          <w:sz w:val="24"/>
          <w:szCs w:val="24"/>
        </w:rPr>
        <w:t xml:space="preserve"> муниципального района Ленинградской области, состоящие на учете в качестве нуждающихся </w:t>
      </w:r>
      <w:r w:rsidRPr="003B4160">
        <w:rPr>
          <w:rFonts w:ascii="Times New Roman" w:hAnsi="Times New Roman" w:cs="Times New Roman"/>
          <w:sz w:val="24"/>
          <w:szCs w:val="24"/>
          <w:lang w:eastAsia="ru-RU"/>
        </w:rPr>
        <w:t>в жилых помещениях, предоставляемых по договорам социального найма</w:t>
      </w:r>
      <w:r w:rsidRPr="003B4160">
        <w:rPr>
          <w:rFonts w:ascii="Times New Roman" w:hAnsi="Times New Roman" w:cs="Times New Roman"/>
          <w:sz w:val="24"/>
          <w:szCs w:val="24"/>
        </w:rPr>
        <w:t>;</w:t>
      </w:r>
      <w:proofErr w:type="gramEnd"/>
    </w:p>
    <w:p w:rsidR="006E67B2" w:rsidRPr="003B4160" w:rsidRDefault="006E67B2" w:rsidP="001D42AE">
      <w:pPr>
        <w:pStyle w:val="ConsPlusNormal"/>
        <w:ind w:left="851" w:right="-284" w:firstLine="540"/>
        <w:contextualSpacing/>
        <w:jc w:val="both"/>
        <w:rPr>
          <w:rFonts w:ascii="Times New Roman" w:hAnsi="Times New Roman" w:cs="Times New Roman"/>
          <w:sz w:val="24"/>
          <w:szCs w:val="24"/>
        </w:rPr>
      </w:pPr>
      <w:r w:rsidRPr="003B4160">
        <w:rPr>
          <w:rFonts w:ascii="Times New Roman" w:hAnsi="Times New Roman" w:cs="Times New Roman"/>
          <w:sz w:val="24"/>
          <w:szCs w:val="24"/>
        </w:rPr>
        <w:t xml:space="preserve">Представлять интересы заявителя имеют право от имени физических лиц (далее - представитель заявителя): </w:t>
      </w:r>
    </w:p>
    <w:p w:rsidR="006E67B2" w:rsidRPr="003B4160" w:rsidRDefault="006E67B2" w:rsidP="001D42AE">
      <w:pPr>
        <w:pStyle w:val="ConsPlusNormal"/>
        <w:ind w:left="851" w:right="-284" w:firstLine="540"/>
        <w:contextualSpacing/>
        <w:jc w:val="both"/>
        <w:rPr>
          <w:rFonts w:ascii="Times New Roman" w:hAnsi="Times New Roman" w:cs="Times New Roman"/>
          <w:sz w:val="24"/>
          <w:szCs w:val="24"/>
        </w:rPr>
      </w:pPr>
      <w:r w:rsidRPr="003B4160">
        <w:rPr>
          <w:rFonts w:ascii="Times New Roman" w:hAnsi="Times New Roman" w:cs="Times New Roman"/>
          <w:sz w:val="24"/>
          <w:szCs w:val="24"/>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r w:rsidRPr="003B4160">
        <w:rPr>
          <w:rFonts w:ascii="Times New Roman" w:hAnsi="Times New Roman" w:cs="Times New Roman"/>
          <w:sz w:val="24"/>
          <w:szCs w:val="24"/>
        </w:rPr>
        <w:t>Порядок информирования о предоставлении муниципальной услуги</w:t>
      </w:r>
    </w:p>
    <w:p w:rsidR="006E67B2" w:rsidRPr="003B4160" w:rsidRDefault="006E67B2" w:rsidP="001D42AE">
      <w:pPr>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1.3. </w:t>
      </w:r>
      <w:proofErr w:type="gramStart"/>
      <w:r w:rsidRPr="003B4160">
        <w:rPr>
          <w:rFonts w:ascii="Times New Roman" w:hAnsi="Times New Roman" w:cs="Times New Roman"/>
          <w:sz w:val="24"/>
          <w:szCs w:val="24"/>
          <w:lang w:eastAsia="ru-RU"/>
        </w:rPr>
        <w:t>Информация о местах нахождения</w:t>
      </w:r>
      <w:r w:rsidRPr="003B4160">
        <w:rPr>
          <w:rFonts w:ascii="Times New Roman" w:hAnsi="Times New Roman" w:cs="Times New Roman"/>
          <w:bCs/>
          <w:sz w:val="24"/>
          <w:szCs w:val="24"/>
          <w:lang w:eastAsia="ru-RU"/>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w:t>
      </w:r>
      <w:r w:rsidRPr="003B4160">
        <w:rPr>
          <w:rFonts w:ascii="Times New Roman" w:hAnsi="Times New Roman" w:cs="Times New Roman"/>
          <w:bCs/>
          <w:sz w:val="24"/>
          <w:szCs w:val="24"/>
          <w:lang w:eastAsia="ru-RU"/>
        </w:rPr>
        <w:lastRenderedPageBreak/>
        <w:t>нахождения и графике работы ОМСУ и структурного подразделения, Организации, адреса официальных сайтов</w:t>
      </w:r>
      <w:proofErr w:type="gramEnd"/>
      <w:r w:rsidRPr="003B4160">
        <w:rPr>
          <w:rFonts w:ascii="Times New Roman" w:hAnsi="Times New Roman" w:cs="Times New Roman"/>
          <w:bCs/>
          <w:sz w:val="24"/>
          <w:szCs w:val="24"/>
          <w:lang w:eastAsia="ru-RU"/>
        </w:rPr>
        <w:t xml:space="preserve"> ОМСУ и структурного подразделения, Организации, адреса электронной почты (далее – сведения информационного характера)</w:t>
      </w:r>
      <w:r w:rsidRPr="003B4160">
        <w:rPr>
          <w:rFonts w:ascii="Times New Roman" w:hAnsi="Times New Roman" w:cs="Times New Roman"/>
          <w:sz w:val="24"/>
          <w:szCs w:val="24"/>
        </w:rPr>
        <w:t xml:space="preserve"> размещаются</w:t>
      </w:r>
      <w:r w:rsidRPr="003B4160">
        <w:rPr>
          <w:rFonts w:ascii="Times New Roman" w:hAnsi="Times New Roman" w:cs="Times New Roman"/>
          <w:bCs/>
          <w:sz w:val="24"/>
          <w:szCs w:val="24"/>
          <w:lang w:eastAsia="ru-RU"/>
        </w:rPr>
        <w:t>:</w:t>
      </w:r>
      <w:r w:rsidRPr="003B4160">
        <w:rPr>
          <w:rFonts w:ascii="Times New Roman" w:hAnsi="Times New Roman" w:cs="Times New Roman"/>
          <w:sz w:val="24"/>
          <w:szCs w:val="24"/>
        </w:rPr>
        <w:t xml:space="preserve"> </w:t>
      </w:r>
    </w:p>
    <w:p w:rsidR="006E67B2" w:rsidRPr="003B4160" w:rsidRDefault="006E67B2" w:rsidP="001D42AE">
      <w:pPr>
        <w:spacing w:after="0" w:line="240" w:lineRule="auto"/>
        <w:ind w:left="851" w:right="-284" w:firstLine="708"/>
        <w:jc w:val="both"/>
        <w:rPr>
          <w:rFonts w:ascii="Times New Roman" w:hAnsi="Times New Roman" w:cs="Times New Roman"/>
          <w:bCs/>
          <w:sz w:val="24"/>
          <w:szCs w:val="24"/>
          <w:lang w:eastAsia="ru-RU"/>
        </w:rPr>
      </w:pPr>
      <w:r w:rsidRPr="003B4160">
        <w:rPr>
          <w:rFonts w:ascii="Times New Roman" w:hAnsi="Times New Roman" w:cs="Times New Roman"/>
          <w:bCs/>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bCs/>
          <w:sz w:val="24"/>
          <w:szCs w:val="24"/>
          <w:lang w:eastAsia="ru-RU"/>
        </w:rPr>
        <w:t>на сайте ОМСУ</w:t>
      </w:r>
      <w:r w:rsidRPr="003B4160">
        <w:rPr>
          <w:rFonts w:ascii="Times New Roman" w:hAnsi="Times New Roman" w:cs="Times New Roman"/>
          <w:sz w:val="24"/>
          <w:szCs w:val="24"/>
          <w:lang w:eastAsia="ru-RU"/>
        </w:rPr>
        <w:t xml:space="preserve"> /Организации</w:t>
      </w:r>
      <w:r w:rsidRPr="003B4160">
        <w:rPr>
          <w:rFonts w:ascii="Times New Roman" w:hAnsi="Times New Roman" w:cs="Times New Roman"/>
          <w:bCs/>
          <w:sz w:val="24"/>
          <w:szCs w:val="24"/>
          <w:lang w:eastAsia="ru-RU"/>
        </w:rPr>
        <w:t>;</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hAnsi="Times New Roman" w:cs="Times New Roman"/>
          <w:bCs/>
          <w:sz w:val="24"/>
          <w:szCs w:val="24"/>
          <w:lang w:eastAsia="ru-RU"/>
        </w:rPr>
        <w:t xml:space="preserve">на сайте </w:t>
      </w:r>
      <w:r w:rsidRPr="003B4160">
        <w:rPr>
          <w:rFonts w:ascii="Times New Roman" w:eastAsia="Times New Roman" w:hAnsi="Times New Roman" w:cs="Times New Roman"/>
          <w:sz w:val="24"/>
          <w:szCs w:val="24"/>
          <w:lang w:eastAsia="ru-RU"/>
        </w:rPr>
        <w:t xml:space="preserve">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3B4160">
          <w:rPr>
            <w:rFonts w:ascii="Times New Roman" w:eastAsia="Times New Roman" w:hAnsi="Times New Roman" w:cs="Times New Roman"/>
            <w:sz w:val="24"/>
            <w:szCs w:val="24"/>
            <w:u w:val="single"/>
            <w:lang w:eastAsia="ru-RU"/>
          </w:rPr>
          <w:t>http://mfc47.ru/</w:t>
        </w:r>
      </w:hyperlink>
      <w:r w:rsidRPr="003B4160">
        <w:rPr>
          <w:rFonts w:ascii="Times New Roman" w:eastAsia="Times New Roman" w:hAnsi="Times New Roman" w:cs="Times New Roman"/>
          <w:sz w:val="24"/>
          <w:szCs w:val="24"/>
          <w:lang w:eastAsia="ru-RU"/>
        </w:rPr>
        <w:t>;</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u w:val="single"/>
          <w:lang w:eastAsia="ru-RU"/>
        </w:rPr>
      </w:pPr>
      <w:r w:rsidRPr="003B4160">
        <w:rPr>
          <w:rFonts w:ascii="Times New Roman" w:eastAsia="Times New Roman" w:hAnsi="Times New Roman" w:cs="Times New Roman"/>
          <w:sz w:val="24"/>
          <w:szCs w:val="24"/>
          <w:lang w:eastAsia="ru-RU"/>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w:history="1">
        <w:r w:rsidRPr="003B4160">
          <w:rPr>
            <w:rFonts w:ascii="Times New Roman" w:eastAsia="Times New Roman" w:hAnsi="Times New Roman" w:cs="Times New Roman"/>
            <w:sz w:val="24"/>
            <w:szCs w:val="24"/>
            <w:u w:val="single"/>
            <w:lang w:eastAsia="ru-RU"/>
          </w:rPr>
          <w:t>www.gu.le</w:t>
        </w:r>
        <w:r w:rsidRPr="003B4160">
          <w:rPr>
            <w:rFonts w:ascii="Times New Roman" w:eastAsia="Times New Roman" w:hAnsi="Times New Roman" w:cs="Times New Roman"/>
            <w:sz w:val="24"/>
            <w:szCs w:val="24"/>
            <w:u w:val="single"/>
            <w:lang w:val="en-US" w:eastAsia="ru-RU"/>
          </w:rPr>
          <w:t>n</w:t>
        </w:r>
        <w:r w:rsidRPr="003B4160">
          <w:rPr>
            <w:rFonts w:ascii="Times New Roman" w:eastAsia="Times New Roman" w:hAnsi="Times New Roman" w:cs="Times New Roman"/>
            <w:sz w:val="24"/>
            <w:szCs w:val="24"/>
            <w:u w:val="single"/>
            <w:lang w:eastAsia="ru-RU"/>
          </w:rPr>
          <w:t>obl.ru/</w:t>
        </w:r>
      </w:hyperlink>
      <w:r w:rsidRPr="003B4160">
        <w:rPr>
          <w:rFonts w:ascii="Times New Roman" w:eastAsia="Times New Roman" w:hAnsi="Times New Roman" w:cs="Times New Roman"/>
          <w:sz w:val="24"/>
          <w:szCs w:val="24"/>
          <w:lang w:eastAsia="ru-RU"/>
        </w:rPr>
        <w:t xml:space="preserve"> </w:t>
      </w:r>
      <w:hyperlink r:id="rId9" w:history="1">
        <w:r w:rsidRPr="003B4160">
          <w:rPr>
            <w:rFonts w:ascii="Times New Roman" w:eastAsia="Times New Roman" w:hAnsi="Times New Roman" w:cs="Times New Roman"/>
            <w:sz w:val="24"/>
            <w:szCs w:val="24"/>
            <w:u w:val="single"/>
            <w:lang w:eastAsia="ru-RU"/>
          </w:rPr>
          <w:t>www.gosuslugi.ru</w:t>
        </w:r>
      </w:hyperlink>
      <w:r w:rsidRPr="003B4160">
        <w:rPr>
          <w:rFonts w:ascii="Times New Roman" w:eastAsia="Times New Roman" w:hAnsi="Times New Roman" w:cs="Times New Roman"/>
          <w:sz w:val="24"/>
          <w:szCs w:val="24"/>
          <w:u w:val="single"/>
          <w:lang w:eastAsia="ru-RU"/>
        </w:rPr>
        <w:t>.</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p>
    <w:p w:rsidR="006E67B2" w:rsidRPr="003B4160" w:rsidRDefault="006E67B2" w:rsidP="001D42AE">
      <w:pPr>
        <w:spacing w:after="0" w:line="240" w:lineRule="auto"/>
        <w:ind w:left="851" w:right="-284" w:firstLine="709"/>
        <w:jc w:val="center"/>
        <w:rPr>
          <w:rFonts w:ascii="Times New Roman" w:hAnsi="Times New Roman" w:cs="Times New Roman"/>
          <w:b/>
          <w:bCs/>
          <w:sz w:val="24"/>
          <w:szCs w:val="24"/>
          <w:lang w:eastAsia="ru-RU"/>
        </w:rPr>
      </w:pPr>
      <w:r w:rsidRPr="003B4160">
        <w:rPr>
          <w:rFonts w:ascii="Times New Roman" w:hAnsi="Times New Roman" w:cs="Times New Roman"/>
          <w:b/>
          <w:bCs/>
          <w:sz w:val="24"/>
          <w:szCs w:val="24"/>
          <w:lang w:val="en-US" w:eastAsia="ru-RU"/>
        </w:rPr>
        <w:t>II</w:t>
      </w:r>
      <w:r w:rsidRPr="003B4160">
        <w:rPr>
          <w:rFonts w:ascii="Times New Roman" w:hAnsi="Times New Roman" w:cs="Times New Roman"/>
          <w:b/>
          <w:bCs/>
          <w:sz w:val="24"/>
          <w:szCs w:val="24"/>
          <w:lang w:eastAsia="ru-RU"/>
        </w:rPr>
        <w:t>. Стандарт предоставления муниципальной услуги.</w:t>
      </w:r>
    </w:p>
    <w:p w:rsidR="006E67B2" w:rsidRPr="003B4160" w:rsidRDefault="006E67B2" w:rsidP="001D42AE">
      <w:pPr>
        <w:spacing w:after="0" w:line="240" w:lineRule="auto"/>
        <w:ind w:left="851" w:right="-284" w:firstLine="709"/>
        <w:jc w:val="center"/>
        <w:rPr>
          <w:rFonts w:ascii="Times New Roman" w:hAnsi="Times New Roman" w:cs="Times New Roman"/>
          <w:bCs/>
          <w:sz w:val="24"/>
          <w:szCs w:val="24"/>
          <w:lang w:eastAsia="ru-RU"/>
        </w:rPr>
      </w:pPr>
    </w:p>
    <w:p w:rsidR="006E67B2" w:rsidRPr="003B4160" w:rsidRDefault="006E67B2" w:rsidP="001D42AE">
      <w:pPr>
        <w:spacing w:after="0" w:line="240" w:lineRule="auto"/>
        <w:ind w:left="851" w:right="-284" w:firstLine="709"/>
        <w:jc w:val="center"/>
        <w:rPr>
          <w:rFonts w:ascii="Times New Roman" w:hAnsi="Times New Roman" w:cs="Times New Roman"/>
          <w:bCs/>
          <w:sz w:val="24"/>
          <w:szCs w:val="24"/>
          <w:lang w:eastAsia="ru-RU"/>
        </w:rPr>
      </w:pPr>
      <w:r w:rsidRPr="003B4160">
        <w:rPr>
          <w:rFonts w:ascii="Times New Roman" w:hAnsi="Times New Roman" w:cs="Times New Roman"/>
          <w:bCs/>
          <w:sz w:val="24"/>
          <w:szCs w:val="24"/>
          <w:lang w:eastAsia="ru-RU"/>
        </w:rPr>
        <w:t>Полное наименование муниципальной услуги, сокращенное наименование</w:t>
      </w:r>
    </w:p>
    <w:p w:rsidR="006E67B2" w:rsidRPr="003B4160" w:rsidRDefault="006E67B2" w:rsidP="001D42AE">
      <w:pPr>
        <w:spacing w:after="0" w:line="240" w:lineRule="auto"/>
        <w:ind w:left="851" w:right="-284" w:firstLine="709"/>
        <w:jc w:val="center"/>
        <w:rPr>
          <w:rFonts w:ascii="Times New Roman" w:hAnsi="Times New Roman" w:cs="Times New Roman"/>
          <w:bCs/>
          <w:sz w:val="24"/>
          <w:szCs w:val="24"/>
          <w:lang w:eastAsia="ru-RU"/>
        </w:rPr>
      </w:pPr>
      <w:r w:rsidRPr="003B4160">
        <w:rPr>
          <w:rFonts w:ascii="Times New Roman" w:hAnsi="Times New Roman" w:cs="Times New Roman"/>
          <w:bCs/>
          <w:sz w:val="24"/>
          <w:szCs w:val="24"/>
          <w:lang w:eastAsia="ru-RU"/>
        </w:rPr>
        <w:t>муниципальной услуги</w:t>
      </w:r>
    </w:p>
    <w:p w:rsidR="006E67B2" w:rsidRPr="003B4160" w:rsidRDefault="006E67B2" w:rsidP="001D42AE">
      <w:pPr>
        <w:spacing w:after="0" w:line="240" w:lineRule="auto"/>
        <w:ind w:left="851" w:right="-284" w:firstLine="709"/>
        <w:jc w:val="center"/>
        <w:rPr>
          <w:rFonts w:ascii="Times New Roman" w:hAnsi="Times New Roman" w:cs="Times New Roman"/>
          <w:bCs/>
          <w:sz w:val="24"/>
          <w:szCs w:val="24"/>
          <w:lang w:eastAsia="ru-RU"/>
        </w:rPr>
      </w:pP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2.1. Полное наименование </w:t>
      </w:r>
      <w:r w:rsidRPr="003B4160">
        <w:rPr>
          <w:rFonts w:ascii="Times New Roman" w:hAnsi="Times New Roman" w:cs="Times New Roman"/>
          <w:bCs/>
          <w:sz w:val="24"/>
          <w:szCs w:val="24"/>
          <w:lang w:eastAsia="ru-RU"/>
        </w:rPr>
        <w:t>муниципальной услуги</w:t>
      </w:r>
      <w:r w:rsidRPr="003B4160">
        <w:rPr>
          <w:rFonts w:ascii="Times New Roman" w:hAnsi="Times New Roman" w:cs="Times New Roman"/>
          <w:sz w:val="24"/>
          <w:szCs w:val="24"/>
          <w:lang w:eastAsia="ru-RU"/>
        </w:rPr>
        <w:t>: «Принятие граждан на учет в качестве нуждающихся в жилых помещениях, предоставляемых по договорам социального найма».</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Сокращенное наименование </w:t>
      </w:r>
      <w:r w:rsidRPr="003B4160">
        <w:rPr>
          <w:rFonts w:ascii="Times New Roman" w:hAnsi="Times New Roman" w:cs="Times New Roman"/>
          <w:bCs/>
          <w:sz w:val="24"/>
          <w:szCs w:val="24"/>
          <w:lang w:eastAsia="ru-RU"/>
        </w:rPr>
        <w:t>муниципальной услуги:</w:t>
      </w:r>
      <w:r w:rsidRPr="003B4160">
        <w:rPr>
          <w:rFonts w:ascii="Times New Roman" w:hAnsi="Times New Roman" w:cs="Times New Roman"/>
          <w:sz w:val="24"/>
          <w:szCs w:val="24"/>
        </w:rPr>
        <w:t xml:space="preserve"> «Принятие граждан на учет в качестве нуждающихся в жилых помещениях».</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r w:rsidRPr="003B4160">
        <w:rPr>
          <w:rFonts w:ascii="Times New Roman" w:hAnsi="Times New Roman" w:cs="Times New Roman"/>
          <w:sz w:val="24"/>
          <w:szCs w:val="24"/>
        </w:rPr>
        <w:tab/>
        <w:t>Наименование органа местного самоуправления Ленинградской области, предоставляющего муниципальную услугу, а также способы обращения заявителя</w:t>
      </w:r>
    </w:p>
    <w:p w:rsidR="006E67B2" w:rsidRPr="003B4160" w:rsidRDefault="006E67B2" w:rsidP="001D42AE">
      <w:pPr>
        <w:tabs>
          <w:tab w:val="left" w:pos="567"/>
        </w:tabs>
        <w:spacing w:after="0" w:line="240" w:lineRule="auto"/>
        <w:ind w:left="851" w:right="-284" w:firstLine="141"/>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ab/>
        <w:t xml:space="preserve">2.2. Муниципальную услугу предоставляет: администрация муниципального образования </w:t>
      </w:r>
      <w:proofErr w:type="spellStart"/>
      <w:r w:rsidRPr="003B4160">
        <w:rPr>
          <w:rFonts w:ascii="Times New Roman" w:hAnsi="Times New Roman" w:cs="Times New Roman"/>
          <w:sz w:val="24"/>
          <w:szCs w:val="24"/>
        </w:rPr>
        <w:t>Большедворского</w:t>
      </w:r>
      <w:proofErr w:type="spellEnd"/>
      <w:r w:rsidRPr="003B4160">
        <w:rPr>
          <w:rFonts w:ascii="Times New Roman" w:hAnsi="Times New Roman" w:cs="Times New Roman"/>
          <w:sz w:val="24"/>
          <w:szCs w:val="24"/>
        </w:rPr>
        <w:t xml:space="preserve"> сельского поселения </w:t>
      </w:r>
      <w:proofErr w:type="spellStart"/>
      <w:r w:rsidRPr="003B4160">
        <w:rPr>
          <w:rFonts w:ascii="Times New Roman" w:hAnsi="Times New Roman" w:cs="Times New Roman"/>
          <w:sz w:val="24"/>
          <w:szCs w:val="24"/>
        </w:rPr>
        <w:t>Бокситогорского</w:t>
      </w:r>
      <w:proofErr w:type="spellEnd"/>
      <w:r w:rsidRPr="003B4160">
        <w:rPr>
          <w:rFonts w:ascii="Times New Roman" w:hAnsi="Times New Roman" w:cs="Times New Roman"/>
          <w:sz w:val="24"/>
          <w:szCs w:val="24"/>
        </w:rPr>
        <w:t xml:space="preserve"> муниципального района </w:t>
      </w:r>
      <w:r w:rsidRPr="003B4160">
        <w:rPr>
          <w:rFonts w:ascii="Times New Roman" w:hAnsi="Times New Roman" w:cs="Times New Roman"/>
          <w:sz w:val="24"/>
          <w:szCs w:val="24"/>
          <w:lang w:eastAsia="ru-RU"/>
        </w:rPr>
        <w:t>Ленинградской области.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предоставлении муниципальной услуги участвуют:</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1) Организация:</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администрация муниципального образования </w:t>
      </w:r>
      <w:proofErr w:type="spellStart"/>
      <w:r w:rsidRPr="003B4160">
        <w:rPr>
          <w:rFonts w:ascii="Times New Roman" w:hAnsi="Times New Roman" w:cs="Times New Roman"/>
          <w:sz w:val="24"/>
          <w:szCs w:val="24"/>
        </w:rPr>
        <w:t>Большедворского</w:t>
      </w:r>
      <w:proofErr w:type="spellEnd"/>
      <w:r w:rsidRPr="003B4160">
        <w:rPr>
          <w:rFonts w:ascii="Times New Roman" w:hAnsi="Times New Roman" w:cs="Times New Roman"/>
          <w:sz w:val="24"/>
          <w:szCs w:val="24"/>
        </w:rPr>
        <w:t xml:space="preserve"> сельского поселения </w:t>
      </w:r>
      <w:proofErr w:type="spellStart"/>
      <w:r w:rsidRPr="003B4160">
        <w:rPr>
          <w:rFonts w:ascii="Times New Roman" w:hAnsi="Times New Roman" w:cs="Times New Roman"/>
          <w:sz w:val="24"/>
          <w:szCs w:val="24"/>
        </w:rPr>
        <w:t>Бокситогорского</w:t>
      </w:r>
      <w:proofErr w:type="spellEnd"/>
      <w:r w:rsidRPr="003B4160">
        <w:rPr>
          <w:rFonts w:ascii="Times New Roman" w:hAnsi="Times New Roman" w:cs="Times New Roman"/>
          <w:sz w:val="24"/>
          <w:szCs w:val="24"/>
        </w:rPr>
        <w:t xml:space="preserve"> муниципального района </w:t>
      </w:r>
      <w:r w:rsidR="00767A16" w:rsidRPr="003B4160">
        <w:rPr>
          <w:rFonts w:ascii="Times New Roman" w:hAnsi="Times New Roman" w:cs="Times New Roman"/>
          <w:sz w:val="24"/>
          <w:szCs w:val="24"/>
          <w:lang w:eastAsia="ru-RU"/>
        </w:rPr>
        <w:t>Ленинградской области</w:t>
      </w:r>
      <w:r w:rsidRPr="003B4160">
        <w:rPr>
          <w:rFonts w:ascii="Times New Roman" w:hAnsi="Times New Roman" w:cs="Times New Roman"/>
          <w:sz w:val="24"/>
          <w:szCs w:val="24"/>
          <w:lang w:eastAsia="ru-RU"/>
        </w:rPr>
        <w:t>;</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2) </w:t>
      </w:r>
      <w:r w:rsidRPr="003B4160">
        <w:rPr>
          <w:rFonts w:ascii="Times New Roman" w:eastAsia="Times New Roman" w:hAnsi="Times New Roman" w:cs="Times New Roman"/>
          <w:sz w:val="24"/>
          <w:szCs w:val="24"/>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Pr="003B4160">
        <w:rPr>
          <w:rFonts w:ascii="Times New Roman" w:hAnsi="Times New Roman" w:cs="Times New Roman"/>
          <w:sz w:val="24"/>
          <w:szCs w:val="24"/>
          <w:lang w:eastAsia="ru-RU"/>
        </w:rPr>
        <w:t>(далее – МФЦ);</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3) Федеральная служба государственной регистрации, кадастра и картографии;</w:t>
      </w:r>
    </w:p>
    <w:p w:rsidR="006E67B2" w:rsidRPr="003B4160" w:rsidRDefault="006E67B2" w:rsidP="001D42AE">
      <w:pPr>
        <w:spacing w:after="0" w:line="240" w:lineRule="auto"/>
        <w:ind w:left="851" w:right="-284" w:firstLine="709"/>
        <w:jc w:val="both"/>
        <w:rPr>
          <w:rFonts w:ascii="Times New Roman" w:hAnsi="Times New Roman" w:cs="Times New Roman"/>
          <w:color w:val="000000"/>
          <w:sz w:val="24"/>
          <w:szCs w:val="24"/>
        </w:rPr>
      </w:pPr>
      <w:r w:rsidRPr="003B4160">
        <w:rPr>
          <w:rFonts w:ascii="Times New Roman" w:hAnsi="Times New Roman" w:cs="Times New Roman"/>
          <w:sz w:val="24"/>
          <w:szCs w:val="24"/>
          <w:lang w:eastAsia="ru-RU"/>
        </w:rPr>
        <w:t xml:space="preserve">4) </w:t>
      </w:r>
      <w:r w:rsidRPr="003B4160">
        <w:rPr>
          <w:rFonts w:ascii="Times New Roman" w:hAnsi="Times New Roman" w:cs="Times New Roman"/>
          <w:color w:val="000000"/>
          <w:sz w:val="24"/>
          <w:szCs w:val="24"/>
        </w:rPr>
        <w:t>Управление по вопросам миграции ГУ МВД России по г. Санкт-Петербургу и Ленинградской области.</w:t>
      </w:r>
    </w:p>
    <w:p w:rsidR="006E67B2" w:rsidRPr="003B4160" w:rsidRDefault="006E67B2" w:rsidP="001D42AE">
      <w:pPr>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5) Федеральная налоговая служба </w:t>
      </w:r>
    </w:p>
    <w:p w:rsidR="006E67B2" w:rsidRPr="003B4160" w:rsidRDefault="006E67B2" w:rsidP="001D42AE">
      <w:pPr>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6) Министерство внутренних дел Российской Федерации;</w:t>
      </w:r>
    </w:p>
    <w:p w:rsidR="006E67B2" w:rsidRPr="001D42AE" w:rsidRDefault="006E67B2" w:rsidP="001D42AE">
      <w:pPr>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7</w:t>
      </w:r>
      <w:r w:rsidRPr="001D42AE">
        <w:rPr>
          <w:rFonts w:ascii="Times New Roman" w:eastAsia="Times New Roman" w:hAnsi="Times New Roman" w:cs="Times New Roman"/>
          <w:sz w:val="24"/>
          <w:szCs w:val="24"/>
          <w:lang w:eastAsia="ru-RU"/>
        </w:rPr>
        <w:t xml:space="preserve">) </w:t>
      </w:r>
      <w:r w:rsidR="001D42AE" w:rsidRPr="001D42AE">
        <w:rPr>
          <w:rFonts w:ascii="Times New Roman" w:hAnsi="Times New Roman" w:cs="Times New Roman"/>
          <w:sz w:val="24"/>
          <w:szCs w:val="24"/>
        </w:rPr>
        <w:t>Фонд пенсионного и социального страхования</w:t>
      </w:r>
      <w:r w:rsidRPr="001D42AE">
        <w:rPr>
          <w:rFonts w:ascii="Times New Roman" w:eastAsia="Times New Roman" w:hAnsi="Times New Roman" w:cs="Times New Roman"/>
          <w:sz w:val="24"/>
          <w:szCs w:val="24"/>
          <w:lang w:eastAsia="ru-RU"/>
        </w:rPr>
        <w:t>;</w:t>
      </w:r>
    </w:p>
    <w:p w:rsidR="006E67B2" w:rsidRPr="003B4160" w:rsidRDefault="006E67B2" w:rsidP="001D42AE">
      <w:pPr>
        <w:spacing w:after="0" w:line="240" w:lineRule="auto"/>
        <w:ind w:left="851" w:right="-284" w:firstLine="709"/>
        <w:contextualSpacing/>
        <w:jc w:val="both"/>
        <w:rPr>
          <w:rFonts w:ascii="Times New Roman" w:hAnsi="Times New Roman" w:cs="Times New Roman"/>
          <w:sz w:val="24"/>
          <w:szCs w:val="24"/>
        </w:rPr>
      </w:pPr>
      <w:r w:rsidRPr="003B4160">
        <w:rPr>
          <w:rFonts w:ascii="Times New Roman" w:hAnsi="Times New Roman" w:cs="Times New Roman"/>
          <w:sz w:val="24"/>
          <w:szCs w:val="24"/>
        </w:rPr>
        <w:t>9) орган, осуществляющий пенсионное обеспечение (за исключением Пенсионного фонда);</w:t>
      </w:r>
    </w:p>
    <w:p w:rsidR="006E67B2" w:rsidRPr="003B4160" w:rsidRDefault="006E67B2" w:rsidP="001D42AE">
      <w:pPr>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hAnsi="Times New Roman" w:cs="Times New Roman"/>
          <w:sz w:val="24"/>
          <w:szCs w:val="24"/>
          <w:shd w:val="clear" w:color="auto" w:fill="FFFFFF" w:themeFill="background1"/>
        </w:rPr>
        <w:t>10) орган государственной службы занятости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11) </w:t>
      </w:r>
      <w:r w:rsidRPr="003B4160">
        <w:rPr>
          <w:rFonts w:ascii="Times New Roman" w:hAnsi="Times New Roman" w:cs="Times New Roman"/>
          <w:sz w:val="24"/>
          <w:szCs w:val="24"/>
        </w:rPr>
        <w:t>Федеральная налоговая служба;</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12) Федеральная служба судебных приставов;</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13) </w:t>
      </w:r>
      <w:r w:rsidRPr="003B4160">
        <w:rPr>
          <w:rFonts w:ascii="Times New Roman" w:hAnsi="Times New Roman" w:cs="Times New Roman"/>
          <w:sz w:val="24"/>
          <w:szCs w:val="24"/>
        </w:rPr>
        <w:t>Федеральная служба исполнения наказаний;</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14) </w:t>
      </w:r>
      <w:r w:rsidRPr="003B4160">
        <w:rPr>
          <w:rFonts w:ascii="Times New Roman" w:hAnsi="Times New Roman" w:cs="Times New Roman"/>
          <w:sz w:val="24"/>
          <w:szCs w:val="24"/>
        </w:rPr>
        <w:t>Министерство обороны Российской Федерации и подведомственные ему учреждения;</w:t>
      </w:r>
    </w:p>
    <w:p w:rsidR="006E67B2" w:rsidRPr="003B4160" w:rsidRDefault="001D42AE" w:rsidP="001D42AE">
      <w:pPr>
        <w:spacing w:after="0" w:line="240" w:lineRule="auto"/>
        <w:ind w:left="851" w:right="-284" w:firstLine="709"/>
        <w:jc w:val="both"/>
        <w:rPr>
          <w:rFonts w:ascii="Times New Roman" w:hAnsi="Times New Roman" w:cs="Times New Roman"/>
          <w:sz w:val="24"/>
          <w:szCs w:val="24"/>
        </w:rPr>
      </w:pPr>
      <w:r>
        <w:rPr>
          <w:rFonts w:ascii="Times New Roman" w:hAnsi="Times New Roman" w:cs="Times New Roman"/>
          <w:sz w:val="24"/>
          <w:szCs w:val="24"/>
          <w:lang w:eastAsia="ru-RU"/>
        </w:rPr>
        <w:lastRenderedPageBreak/>
        <w:t>15</w:t>
      </w:r>
      <w:r w:rsidR="006E67B2" w:rsidRPr="003B4160">
        <w:rPr>
          <w:rFonts w:ascii="Times New Roman" w:hAnsi="Times New Roman" w:cs="Times New Roman"/>
          <w:sz w:val="24"/>
          <w:szCs w:val="24"/>
          <w:lang w:eastAsia="ru-RU"/>
        </w:rPr>
        <w:t>)</w:t>
      </w:r>
      <w:r w:rsidR="006E67B2" w:rsidRPr="003B4160">
        <w:rPr>
          <w:rFonts w:ascii="Times New Roman" w:hAnsi="Times New Roman" w:cs="Times New Roman"/>
          <w:sz w:val="24"/>
          <w:szCs w:val="24"/>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Заявление на получение муниципальной услуги с комплектом документов принимается:</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1) при личной явке:</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ОМСУ/Организацию, в филиалах, отделах, удаленных рабочих мест ГБУ ЛО «МФЦ»;</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 без личной явки: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в электронной форме через личный кабинет заявителя на ПГУ ЛО/ЕПГУ могут обратиться заявители в отношении услуги: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1.2.1:– все граждане, имеющие основания; </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1.2.2 .– все граждане, имеющие основания. </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1) посредством ПГУ ЛО/ЕПГУ – МФЦ;</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 по телефону – в МФЦ, в ОМСУ/Организацию;</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МФЦ, в ОМСУ/Организации графика приема заявителей.</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2.2.1. </w:t>
      </w:r>
      <w:proofErr w:type="gramStart"/>
      <w:r w:rsidRPr="003B4160">
        <w:rPr>
          <w:rFonts w:ascii="Times New Roman" w:hAnsi="Times New Roman" w:cs="Times New Roman"/>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10" w:history="1">
        <w:r w:rsidRPr="003B4160">
          <w:rPr>
            <w:rFonts w:ascii="Times New Roman" w:hAnsi="Times New Roman" w:cs="Times New Roman"/>
            <w:sz w:val="24"/>
            <w:szCs w:val="24"/>
            <w:lang w:eastAsia="ru-RU"/>
          </w:rPr>
          <w:t>частью 18 статьи 14.1</w:t>
        </w:r>
      </w:hyperlink>
      <w:r w:rsidRPr="003B4160">
        <w:rPr>
          <w:rFonts w:ascii="Times New Roman" w:hAnsi="Times New Roman" w:cs="Times New Roman"/>
          <w:sz w:val="24"/>
          <w:szCs w:val="24"/>
          <w:lang w:eastAsia="ru-RU"/>
        </w:rPr>
        <w:t xml:space="preserve"> Федерального закона от 27 июля 2006 года N 149-ФЗ "Об информации, информационных техн</w:t>
      </w:r>
      <w:r w:rsidR="005B0ADE">
        <w:rPr>
          <w:rFonts w:ascii="Times New Roman" w:hAnsi="Times New Roman" w:cs="Times New Roman"/>
          <w:sz w:val="24"/>
          <w:szCs w:val="24"/>
          <w:lang w:eastAsia="ru-RU"/>
        </w:rPr>
        <w:t>ологиях</w:t>
      </w:r>
      <w:proofErr w:type="gramEnd"/>
      <w:r w:rsidR="005B0ADE">
        <w:rPr>
          <w:rFonts w:ascii="Times New Roman" w:hAnsi="Times New Roman" w:cs="Times New Roman"/>
          <w:sz w:val="24"/>
          <w:szCs w:val="24"/>
          <w:lang w:eastAsia="ru-RU"/>
        </w:rPr>
        <w:t xml:space="preserve"> и о защите информации".</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bookmarkStart w:id="0" w:name="Par5"/>
      <w:bookmarkEnd w:id="0"/>
      <w:r w:rsidRPr="003B4160">
        <w:rPr>
          <w:rFonts w:ascii="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 единой системы идентификац</w:t>
      </w:r>
      <w:proofErr w:type="gramStart"/>
      <w:r w:rsidRPr="003B4160">
        <w:rPr>
          <w:rFonts w:ascii="Times New Roman" w:hAnsi="Times New Roman" w:cs="Times New Roman"/>
          <w:sz w:val="24"/>
          <w:szCs w:val="24"/>
          <w:lang w:eastAsia="ru-RU"/>
        </w:rPr>
        <w:t>ии и ау</w:t>
      </w:r>
      <w:proofErr w:type="gramEnd"/>
      <w:r w:rsidRPr="003B4160">
        <w:rPr>
          <w:rFonts w:ascii="Times New Roman"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E67B2" w:rsidRPr="003B4160" w:rsidRDefault="006E67B2" w:rsidP="001D42AE">
      <w:pPr>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rPr>
        <w:t>Результат предоставления муниципальной услуги, а также способы получения результата</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2.3. Результатом предоставления муниципальной услуги является:  </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отношении услуги 1.2.1.:</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 xml:space="preserve">- решение в форме ненормативного правового акта о принятии на учет в качестве нуждающихся в жилых помещениях, предоставляемых по договору социального найма, согласно приложению № </w:t>
      </w:r>
      <w:r w:rsidR="00767A16" w:rsidRPr="003B4160">
        <w:rPr>
          <w:rFonts w:ascii="Times New Roman" w:hAnsi="Times New Roman" w:cs="Times New Roman"/>
          <w:sz w:val="24"/>
          <w:szCs w:val="24"/>
          <w:lang w:eastAsia="ru-RU"/>
        </w:rPr>
        <w:t>4,1</w:t>
      </w:r>
      <w:r w:rsidRPr="003B4160">
        <w:rPr>
          <w:rFonts w:ascii="Times New Roman" w:hAnsi="Times New Roman" w:cs="Times New Roman"/>
          <w:sz w:val="24"/>
          <w:szCs w:val="24"/>
          <w:lang w:eastAsia="ru-RU"/>
        </w:rPr>
        <w:t>;</w:t>
      </w:r>
      <w:proofErr w:type="gramEnd"/>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 xml:space="preserve">- решение в форме ненормативного правового акта  об отказе в принятии на учет в качестве нуждающихся в жилых помещениях, предоставляемых по договорам социального найма, согласно приложению № </w:t>
      </w:r>
      <w:r w:rsidR="00767A16" w:rsidRPr="003B4160">
        <w:rPr>
          <w:rFonts w:ascii="Times New Roman" w:hAnsi="Times New Roman" w:cs="Times New Roman"/>
          <w:sz w:val="24"/>
          <w:szCs w:val="24"/>
          <w:lang w:eastAsia="ru-RU"/>
        </w:rPr>
        <w:t>4,2</w:t>
      </w:r>
      <w:proofErr w:type="gramEnd"/>
    </w:p>
    <w:p w:rsidR="006E67B2" w:rsidRPr="003B4160" w:rsidRDefault="006E67B2" w:rsidP="001D42AE">
      <w:pPr>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реестровая запись в соответствии с категорией заявителя (при технической реализации);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отношении услуги 1.2.2.:</w:t>
      </w:r>
    </w:p>
    <w:p w:rsidR="006E67B2" w:rsidRPr="003B4160" w:rsidRDefault="006E67B2" w:rsidP="001D42AE">
      <w:pPr>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lastRenderedPageBreak/>
        <w:t xml:space="preserve">- решение в форме </w:t>
      </w:r>
      <w:r w:rsidRPr="003B4160">
        <w:rPr>
          <w:rFonts w:ascii="Times New Roman" w:hAnsi="Times New Roman" w:cs="Times New Roman"/>
          <w:i/>
          <w:sz w:val="24"/>
          <w:szCs w:val="24"/>
          <w:lang w:eastAsia="ru-RU"/>
        </w:rPr>
        <w:t>уведомления</w:t>
      </w:r>
      <w:r w:rsidRPr="003B4160">
        <w:rPr>
          <w:rFonts w:ascii="Times New Roman" w:hAnsi="Times New Roman" w:cs="Times New Roman"/>
          <w:sz w:val="24"/>
          <w:szCs w:val="24"/>
          <w:lang w:eastAsia="ru-RU"/>
        </w:rPr>
        <w:t xml:space="preserve"> об очередности предоставления жилых помещений по договору социального найма</w:t>
      </w:r>
      <w:r w:rsidR="00767A16" w:rsidRPr="003B4160">
        <w:rPr>
          <w:rFonts w:ascii="Times New Roman" w:hAnsi="Times New Roman" w:cs="Times New Roman"/>
          <w:sz w:val="24"/>
          <w:szCs w:val="24"/>
          <w:lang w:eastAsia="ru-RU"/>
        </w:rPr>
        <w:t xml:space="preserve"> согласно приложению №5.1</w:t>
      </w:r>
      <w:r w:rsidRPr="003B4160">
        <w:rPr>
          <w:rFonts w:ascii="Times New Roman" w:hAnsi="Times New Roman" w:cs="Times New Roman"/>
          <w:sz w:val="24"/>
          <w:szCs w:val="24"/>
          <w:lang w:eastAsia="ru-RU"/>
        </w:rPr>
        <w:t>;</w:t>
      </w:r>
    </w:p>
    <w:p w:rsidR="006E67B2" w:rsidRPr="003B4160" w:rsidRDefault="006E67B2" w:rsidP="001D42AE">
      <w:pPr>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решение </w:t>
      </w:r>
      <w:proofErr w:type="gramStart"/>
      <w:r w:rsidRPr="003B4160">
        <w:rPr>
          <w:rFonts w:ascii="Times New Roman" w:hAnsi="Times New Roman" w:cs="Times New Roman"/>
          <w:sz w:val="24"/>
          <w:szCs w:val="24"/>
          <w:lang w:eastAsia="ru-RU"/>
        </w:rPr>
        <w:t xml:space="preserve">в форме </w:t>
      </w:r>
      <w:r w:rsidRPr="003B4160">
        <w:rPr>
          <w:rFonts w:ascii="Times New Roman" w:hAnsi="Times New Roman" w:cs="Times New Roman"/>
          <w:i/>
          <w:sz w:val="24"/>
          <w:szCs w:val="24"/>
          <w:lang w:eastAsia="ru-RU"/>
        </w:rPr>
        <w:t xml:space="preserve">уведомления </w:t>
      </w:r>
      <w:r w:rsidRPr="003B4160">
        <w:rPr>
          <w:rFonts w:ascii="Times New Roman" w:hAnsi="Times New Roman" w:cs="Times New Roman"/>
          <w:sz w:val="24"/>
          <w:szCs w:val="24"/>
          <w:lang w:eastAsia="ru-RU"/>
        </w:rPr>
        <w:t>об отказе в предоставлении информации об очередности предоставления жилых помещений по договору</w:t>
      </w:r>
      <w:proofErr w:type="gramEnd"/>
      <w:r w:rsidRPr="003B4160">
        <w:rPr>
          <w:rFonts w:ascii="Times New Roman" w:hAnsi="Times New Roman" w:cs="Times New Roman"/>
          <w:sz w:val="24"/>
          <w:szCs w:val="24"/>
          <w:lang w:eastAsia="ru-RU"/>
        </w:rPr>
        <w:t xml:space="preserve"> социального найма</w:t>
      </w:r>
      <w:r w:rsidR="00767A16" w:rsidRPr="003B4160">
        <w:rPr>
          <w:rFonts w:ascii="Times New Roman" w:hAnsi="Times New Roman" w:cs="Times New Roman"/>
          <w:sz w:val="24"/>
          <w:szCs w:val="24"/>
          <w:lang w:eastAsia="ru-RU"/>
        </w:rPr>
        <w:t xml:space="preserve"> согласно приложению №5.2</w:t>
      </w:r>
      <w:r w:rsidRPr="003B4160">
        <w:rPr>
          <w:rFonts w:ascii="Times New Roman" w:hAnsi="Times New Roman" w:cs="Times New Roman"/>
          <w:sz w:val="24"/>
          <w:szCs w:val="24"/>
          <w:lang w:eastAsia="ru-RU"/>
        </w:rPr>
        <w:t>;</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1) при личной явке:</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ОМСУ, в филиалах, отделах, удаленных рабочих местах МФЦ;</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 без личной явки: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 электронной форме через личный кабинет заявителя на ПГУ ЛО/ЕПГУ;</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на электронную почту; </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r w:rsidRPr="003B4160">
        <w:rPr>
          <w:rFonts w:ascii="Times New Roman" w:hAnsi="Times New Roman" w:cs="Times New Roman"/>
          <w:sz w:val="24"/>
          <w:szCs w:val="24"/>
        </w:rPr>
        <w:t>Срок предоставления муниципальной услуги</w:t>
      </w:r>
    </w:p>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2.4. Срок предоставления муниципальной услуги: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 о принятии граждан на учет в качестве нуждающихся в жилых помещениях, предоставляемых по договорам социального найма составляет: 10 рабочих дней </w:t>
      </w:r>
      <w:proofErr w:type="gramStart"/>
      <w:r w:rsidRPr="003B4160">
        <w:rPr>
          <w:rFonts w:ascii="Times New Roman" w:hAnsi="Times New Roman" w:cs="Times New Roman"/>
          <w:sz w:val="24"/>
          <w:szCs w:val="24"/>
          <w:lang w:eastAsia="ru-RU"/>
        </w:rPr>
        <w:t>с даты поступления</w:t>
      </w:r>
      <w:proofErr w:type="gramEnd"/>
      <w:r w:rsidRPr="003B4160">
        <w:rPr>
          <w:rFonts w:ascii="Times New Roman" w:hAnsi="Times New Roman" w:cs="Times New Roman"/>
          <w:sz w:val="24"/>
          <w:szCs w:val="24"/>
          <w:lang w:eastAsia="ru-RU"/>
        </w:rPr>
        <w:t xml:space="preserve"> (регистрации) заявления в ОМСУ/Организацию;</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о предоставлении информации об очередности предоставления жилых помещений по договору социального найма составляет: 4 рабочих дня </w:t>
      </w:r>
      <w:proofErr w:type="gramStart"/>
      <w:r w:rsidRPr="003B4160">
        <w:rPr>
          <w:rFonts w:ascii="Times New Roman" w:hAnsi="Times New Roman" w:cs="Times New Roman"/>
          <w:sz w:val="24"/>
          <w:szCs w:val="24"/>
          <w:lang w:eastAsia="ru-RU"/>
        </w:rPr>
        <w:t>с даты поступления</w:t>
      </w:r>
      <w:proofErr w:type="gramEnd"/>
      <w:r w:rsidRPr="003B4160">
        <w:rPr>
          <w:rFonts w:ascii="Times New Roman" w:hAnsi="Times New Roman" w:cs="Times New Roman"/>
          <w:sz w:val="24"/>
          <w:szCs w:val="24"/>
          <w:lang w:eastAsia="ru-RU"/>
        </w:rPr>
        <w:t xml:space="preserve"> (регистрации) заявления в ОМСУ/Организацию.</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r w:rsidRPr="003B4160">
        <w:rPr>
          <w:rFonts w:ascii="Times New Roman" w:hAnsi="Times New Roman" w:cs="Times New Roman"/>
          <w:sz w:val="24"/>
          <w:szCs w:val="24"/>
        </w:rPr>
        <w:t>Правовые основания для предоставления государственной услуги</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sz w:val="24"/>
          <w:szCs w:val="24"/>
        </w:rPr>
      </w:pP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2.5. Правовые основания для предоставления муниципальной услуги:</w:t>
      </w:r>
    </w:p>
    <w:p w:rsidR="006E67B2" w:rsidRPr="003B4160" w:rsidRDefault="006E67B2" w:rsidP="001D42AE">
      <w:pPr>
        <w:pStyle w:val="a3"/>
        <w:numPr>
          <w:ilvl w:val="0"/>
          <w:numId w:val="19"/>
        </w:numPr>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Конституция Российской Федерации;</w:t>
      </w:r>
    </w:p>
    <w:p w:rsidR="006E67B2" w:rsidRPr="003B4160" w:rsidRDefault="006E67B2" w:rsidP="001D42AE">
      <w:pPr>
        <w:pStyle w:val="a3"/>
        <w:numPr>
          <w:ilvl w:val="0"/>
          <w:numId w:val="19"/>
        </w:numPr>
        <w:tabs>
          <w:tab w:val="left" w:pos="0"/>
        </w:tabs>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Гражданский кодекс Российской Федерации;</w:t>
      </w:r>
    </w:p>
    <w:p w:rsidR="006E67B2" w:rsidRPr="003B4160" w:rsidRDefault="006E67B2" w:rsidP="001D42AE">
      <w:pPr>
        <w:pStyle w:val="a3"/>
        <w:numPr>
          <w:ilvl w:val="0"/>
          <w:numId w:val="19"/>
        </w:numPr>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Жилищный кодекс Российской Федерации;</w:t>
      </w:r>
    </w:p>
    <w:p w:rsidR="006E67B2" w:rsidRPr="003B4160" w:rsidRDefault="006E67B2" w:rsidP="001D42AE">
      <w:pPr>
        <w:pStyle w:val="a3"/>
        <w:numPr>
          <w:ilvl w:val="0"/>
          <w:numId w:val="19"/>
        </w:numPr>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Федеральный закон от 29.12.2004 № 189-ФЗ «О введении в действие Жилищного кодекса Российской Федерации»;</w:t>
      </w:r>
    </w:p>
    <w:p w:rsidR="006E67B2" w:rsidRPr="003B4160" w:rsidRDefault="006E67B2" w:rsidP="001D42AE">
      <w:pPr>
        <w:pStyle w:val="a3"/>
        <w:numPr>
          <w:ilvl w:val="0"/>
          <w:numId w:val="19"/>
        </w:numPr>
        <w:tabs>
          <w:tab w:val="left" w:pos="0"/>
        </w:tabs>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6E67B2" w:rsidRPr="003B4160" w:rsidRDefault="006E67B2" w:rsidP="001D42AE">
      <w:pPr>
        <w:pStyle w:val="a3"/>
        <w:tabs>
          <w:tab w:val="left" w:pos="0"/>
        </w:tabs>
        <w:spacing w:line="240" w:lineRule="auto"/>
        <w:ind w:left="851" w:right="-284" w:firstLine="709"/>
        <w:jc w:val="both"/>
        <w:rPr>
          <w:rFonts w:ascii="Times New Roman" w:hAnsi="Times New Roman" w:cs="Times New Roman"/>
          <w:sz w:val="24"/>
          <w:szCs w:val="24"/>
          <w:highlight w:val="yellow"/>
          <w:lang w:eastAsia="ru-RU"/>
        </w:rPr>
      </w:pPr>
      <w:r w:rsidRPr="003B4160">
        <w:rPr>
          <w:rFonts w:ascii="Times New Roman" w:hAnsi="Times New Roman" w:cs="Times New Roman"/>
          <w:sz w:val="24"/>
          <w:szCs w:val="24"/>
          <w:lang w:eastAsia="ru-RU"/>
        </w:rPr>
        <w:t>- Постановления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6E67B2" w:rsidRPr="003B4160" w:rsidRDefault="006E67B2" w:rsidP="001D42AE">
      <w:pPr>
        <w:pStyle w:val="a3"/>
        <w:numPr>
          <w:ilvl w:val="0"/>
          <w:numId w:val="19"/>
        </w:numPr>
        <w:autoSpaceDE w:val="0"/>
        <w:autoSpaceDN w:val="0"/>
        <w:adjustRightInd w:val="0"/>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rPr>
        <w:t>Постановление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6E67B2" w:rsidRPr="003B4160" w:rsidRDefault="006E67B2" w:rsidP="001D42AE">
      <w:pPr>
        <w:pStyle w:val="a3"/>
        <w:numPr>
          <w:ilvl w:val="0"/>
          <w:numId w:val="19"/>
        </w:numPr>
        <w:autoSpaceDE w:val="0"/>
        <w:autoSpaceDN w:val="0"/>
        <w:adjustRightInd w:val="0"/>
        <w:spacing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Постановление Правительства Российской Федерации </w:t>
      </w:r>
      <w:r w:rsidRPr="003B4160">
        <w:rPr>
          <w:rFonts w:ascii="Times New Roman" w:hAnsi="Times New Roman" w:cs="Times New Roman"/>
          <w:sz w:val="24"/>
          <w:szCs w:val="24"/>
          <w:lang w:eastAsia="ru-RU"/>
        </w:rPr>
        <w:t>от 24.12.2007 № 922 «Об особенностях порядка исчисления средней заработной платы»</w:t>
      </w:r>
      <w:r w:rsidRPr="003B4160">
        <w:rPr>
          <w:rFonts w:ascii="Times New Roman" w:hAnsi="Times New Roman" w:cs="Times New Roman"/>
          <w:sz w:val="24"/>
          <w:szCs w:val="24"/>
        </w:rPr>
        <w:t>;</w:t>
      </w:r>
    </w:p>
    <w:p w:rsidR="006E67B2" w:rsidRPr="003B4160" w:rsidRDefault="006E67B2" w:rsidP="001D42AE">
      <w:pPr>
        <w:pStyle w:val="a3"/>
        <w:numPr>
          <w:ilvl w:val="0"/>
          <w:numId w:val="19"/>
        </w:numPr>
        <w:tabs>
          <w:tab w:val="left" w:pos="0"/>
        </w:tabs>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Распоряжение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6E67B2" w:rsidRPr="003B4160" w:rsidRDefault="006E67B2" w:rsidP="001D42AE">
      <w:pPr>
        <w:pStyle w:val="a3"/>
        <w:numPr>
          <w:ilvl w:val="0"/>
          <w:numId w:val="19"/>
        </w:numPr>
        <w:tabs>
          <w:tab w:val="left" w:pos="0"/>
        </w:tabs>
        <w:autoSpaceDE w:val="0"/>
        <w:autoSpaceDN w:val="0"/>
        <w:adjustRightInd w:val="0"/>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lastRenderedPageBreak/>
        <w:t>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6E67B2" w:rsidRPr="003B4160" w:rsidRDefault="006E67B2" w:rsidP="001D42AE">
      <w:pPr>
        <w:pStyle w:val="a3"/>
        <w:numPr>
          <w:ilvl w:val="0"/>
          <w:numId w:val="19"/>
        </w:numPr>
        <w:tabs>
          <w:tab w:val="left" w:pos="0"/>
        </w:tabs>
        <w:autoSpaceDE w:val="0"/>
        <w:autoSpaceDN w:val="0"/>
        <w:adjustRightInd w:val="0"/>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Приказ Минздрава России от 30.11.2012 № 991н «Об утверждении перечня заболеваний, дающих инвалидам, страдающим ими, право на дополнительную жилую площадь»;</w:t>
      </w:r>
    </w:p>
    <w:p w:rsidR="006E67B2" w:rsidRPr="003B4160" w:rsidRDefault="006E67B2" w:rsidP="001D42AE">
      <w:pPr>
        <w:pStyle w:val="a3"/>
        <w:numPr>
          <w:ilvl w:val="0"/>
          <w:numId w:val="19"/>
        </w:numPr>
        <w:tabs>
          <w:tab w:val="left" w:pos="0"/>
        </w:tabs>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Областной закон Ленинградской области от 26.10.2005 № 89-оз «О порядке ведения органами местного самоуправления Ленинградской области учета граждан в качестве нуждающихся в жилых п</w:t>
      </w:r>
      <w:r w:rsidR="00312046">
        <w:rPr>
          <w:rFonts w:ascii="Times New Roman" w:hAnsi="Times New Roman" w:cs="Times New Roman"/>
          <w:sz w:val="24"/>
          <w:szCs w:val="24"/>
          <w:lang w:eastAsia="ru-RU"/>
        </w:rPr>
        <w:t xml:space="preserve">омещениях, предоставляемых по </w:t>
      </w:r>
      <w:r w:rsidRPr="003B4160">
        <w:rPr>
          <w:rFonts w:ascii="Times New Roman" w:hAnsi="Times New Roman" w:cs="Times New Roman"/>
          <w:sz w:val="24"/>
          <w:szCs w:val="24"/>
          <w:lang w:eastAsia="ru-RU"/>
        </w:rPr>
        <w:t xml:space="preserve">договорам социального найма»; </w:t>
      </w:r>
    </w:p>
    <w:p w:rsidR="006E67B2" w:rsidRPr="003B4160" w:rsidRDefault="006E67B2" w:rsidP="001D42AE">
      <w:pPr>
        <w:pStyle w:val="a3"/>
        <w:numPr>
          <w:ilvl w:val="0"/>
          <w:numId w:val="19"/>
        </w:numPr>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Постановление 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p>
    <w:p w:rsidR="00312046" w:rsidRDefault="00312046" w:rsidP="001D42AE">
      <w:pPr>
        <w:pStyle w:val="a3"/>
        <w:numPr>
          <w:ilvl w:val="0"/>
          <w:numId w:val="19"/>
        </w:numPr>
        <w:spacing w:line="240" w:lineRule="auto"/>
        <w:ind w:left="851" w:right="-283"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Устав муниципального образования </w:t>
      </w:r>
      <w:proofErr w:type="spellStart"/>
      <w:r>
        <w:rPr>
          <w:rFonts w:ascii="Times New Roman" w:hAnsi="Times New Roman" w:cs="Times New Roman"/>
          <w:sz w:val="24"/>
          <w:szCs w:val="24"/>
          <w:lang w:eastAsia="ru-RU"/>
        </w:rPr>
        <w:t>Бо</w:t>
      </w:r>
      <w:r w:rsidR="0075512F">
        <w:rPr>
          <w:rFonts w:ascii="Times New Roman" w:hAnsi="Times New Roman" w:cs="Times New Roman"/>
          <w:sz w:val="24"/>
          <w:szCs w:val="24"/>
          <w:lang w:eastAsia="ru-RU"/>
        </w:rPr>
        <w:t>льшедворское</w:t>
      </w:r>
      <w:proofErr w:type="spellEnd"/>
      <w:r w:rsidR="0075512F">
        <w:rPr>
          <w:rFonts w:ascii="Times New Roman" w:hAnsi="Times New Roman" w:cs="Times New Roman"/>
          <w:sz w:val="24"/>
          <w:szCs w:val="24"/>
          <w:lang w:eastAsia="ru-RU"/>
        </w:rPr>
        <w:t xml:space="preserve"> сельское поселение </w:t>
      </w:r>
      <w:proofErr w:type="spellStart"/>
      <w:r>
        <w:rPr>
          <w:rFonts w:ascii="Times New Roman" w:hAnsi="Times New Roman" w:cs="Times New Roman"/>
          <w:sz w:val="24"/>
          <w:szCs w:val="24"/>
          <w:lang w:eastAsia="ru-RU"/>
        </w:rPr>
        <w:t>Бокситогоского</w:t>
      </w:r>
      <w:proofErr w:type="spellEnd"/>
      <w:r>
        <w:rPr>
          <w:rFonts w:ascii="Times New Roman" w:hAnsi="Times New Roman" w:cs="Times New Roman"/>
          <w:sz w:val="24"/>
          <w:szCs w:val="24"/>
          <w:lang w:eastAsia="ru-RU"/>
        </w:rPr>
        <w:t xml:space="preserve"> муниципального района Ленинградской области;</w:t>
      </w:r>
    </w:p>
    <w:p w:rsidR="00312046" w:rsidRDefault="00312046" w:rsidP="001D42AE">
      <w:pPr>
        <w:pStyle w:val="a3"/>
        <w:numPr>
          <w:ilvl w:val="0"/>
          <w:numId w:val="19"/>
        </w:numPr>
        <w:spacing w:line="240" w:lineRule="auto"/>
        <w:ind w:left="851" w:right="-283"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совета депутатов Большедворского сельского поселения «</w:t>
      </w:r>
      <w:r>
        <w:rPr>
          <w:rFonts w:ascii="Times New Roman" w:hAnsi="Times New Roman" w:cs="Times New Roman"/>
          <w:sz w:val="24"/>
          <w:szCs w:val="24"/>
        </w:rPr>
        <w:t xml:space="preserve">Об утверждении  нормы  предоставления площади жилого помещения по договору социального  найма  и  учетной  нормы площади     жилого   помещения    в  </w:t>
      </w:r>
      <w:proofErr w:type="spellStart"/>
      <w:r>
        <w:rPr>
          <w:rFonts w:ascii="Times New Roman" w:hAnsi="Times New Roman" w:cs="Times New Roman"/>
          <w:sz w:val="24"/>
          <w:szCs w:val="24"/>
        </w:rPr>
        <w:t>Большедворском</w:t>
      </w:r>
      <w:proofErr w:type="spellEnd"/>
      <w:r>
        <w:rPr>
          <w:rFonts w:ascii="Times New Roman" w:hAnsi="Times New Roman" w:cs="Times New Roman"/>
          <w:sz w:val="24"/>
          <w:szCs w:val="24"/>
        </w:rPr>
        <w:t xml:space="preserve">  сельском    поселении </w:t>
      </w:r>
      <w:proofErr w:type="spellStart"/>
      <w:r>
        <w:rPr>
          <w:rFonts w:ascii="Times New Roman" w:hAnsi="Times New Roman" w:cs="Times New Roman"/>
          <w:sz w:val="24"/>
          <w:szCs w:val="24"/>
        </w:rPr>
        <w:t>Бокситогорского</w:t>
      </w:r>
      <w:proofErr w:type="spellEnd"/>
      <w:r>
        <w:rPr>
          <w:rFonts w:ascii="Times New Roman" w:hAnsi="Times New Roman" w:cs="Times New Roman"/>
          <w:sz w:val="24"/>
          <w:szCs w:val="24"/>
        </w:rPr>
        <w:t xml:space="preserve"> муниципального района Ленинградской области</w:t>
      </w:r>
      <w:r>
        <w:rPr>
          <w:rFonts w:ascii="Times New Roman" w:hAnsi="Times New Roman" w:cs="Times New Roman"/>
          <w:sz w:val="24"/>
          <w:szCs w:val="24"/>
          <w:lang w:eastAsia="ru-RU"/>
        </w:rPr>
        <w:t>»;</w:t>
      </w:r>
    </w:p>
    <w:p w:rsidR="00312046" w:rsidRDefault="00312046" w:rsidP="001D42AE">
      <w:pPr>
        <w:pStyle w:val="a3"/>
        <w:numPr>
          <w:ilvl w:val="0"/>
          <w:numId w:val="19"/>
        </w:numPr>
        <w:spacing w:line="240" w:lineRule="auto"/>
        <w:ind w:left="851" w:right="-283"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Решение совета депутатов Большедворского сельского поселения «Об установлении величины порогового значения размера дохода и стоимости имущества по </w:t>
      </w:r>
      <w:proofErr w:type="spellStart"/>
      <w:r>
        <w:rPr>
          <w:rFonts w:ascii="Times New Roman" w:hAnsi="Times New Roman" w:cs="Times New Roman"/>
          <w:sz w:val="24"/>
          <w:szCs w:val="24"/>
          <w:lang w:eastAsia="ru-RU"/>
        </w:rPr>
        <w:t>Большедворскому</w:t>
      </w:r>
      <w:proofErr w:type="spellEnd"/>
      <w:r>
        <w:rPr>
          <w:rFonts w:ascii="Times New Roman" w:hAnsi="Times New Roman" w:cs="Times New Roman"/>
          <w:sz w:val="24"/>
          <w:szCs w:val="24"/>
          <w:lang w:eastAsia="ru-RU"/>
        </w:rPr>
        <w:t xml:space="preserve"> сельскому поселению </w:t>
      </w:r>
      <w:proofErr w:type="spellStart"/>
      <w:r>
        <w:rPr>
          <w:rFonts w:ascii="Times New Roman" w:hAnsi="Times New Roman" w:cs="Times New Roman"/>
          <w:sz w:val="24"/>
          <w:szCs w:val="24"/>
          <w:lang w:eastAsia="ru-RU"/>
        </w:rPr>
        <w:t>Бокситогорского</w:t>
      </w:r>
      <w:proofErr w:type="spellEnd"/>
      <w:r>
        <w:rPr>
          <w:rFonts w:ascii="Times New Roman" w:hAnsi="Times New Roman" w:cs="Times New Roman"/>
          <w:sz w:val="24"/>
          <w:szCs w:val="24"/>
          <w:lang w:eastAsia="ru-RU"/>
        </w:rPr>
        <w:t xml:space="preserve"> муниципального района Ленинградской области.</w:t>
      </w:r>
    </w:p>
    <w:p w:rsidR="006E67B2" w:rsidRPr="003B4160" w:rsidRDefault="006E67B2" w:rsidP="001D42AE">
      <w:pPr>
        <w:pStyle w:val="a3"/>
        <w:spacing w:line="240" w:lineRule="auto"/>
        <w:ind w:left="851" w:right="-284"/>
        <w:jc w:val="both"/>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jc w:val="center"/>
        <w:rPr>
          <w:rFonts w:ascii="Times New Roman" w:hAnsi="Times New Roman" w:cs="Times New Roman"/>
          <w:b/>
          <w:sz w:val="24"/>
          <w:szCs w:val="24"/>
        </w:rPr>
      </w:pPr>
      <w:r w:rsidRPr="003B4160">
        <w:rPr>
          <w:rFonts w:ascii="Times New Roman" w:hAnsi="Times New Roman" w:cs="Times New Roman"/>
          <w:b/>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подлежащей представлению заявителем</w:t>
      </w:r>
    </w:p>
    <w:p w:rsidR="006E67B2" w:rsidRPr="003B4160" w:rsidRDefault="006E67B2" w:rsidP="001D42AE">
      <w:pPr>
        <w:pStyle w:val="a3"/>
        <w:spacing w:line="240" w:lineRule="auto"/>
        <w:ind w:left="851" w:right="-284"/>
        <w:jc w:val="both"/>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2.6. Исчерпывающий перечень документов, необходимых для предоставления государственной услуги, подлежащих представлению заявителем:</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1) </w:t>
      </w:r>
      <w:r w:rsidRPr="003B4160">
        <w:rPr>
          <w:rFonts w:ascii="Times New Roman" w:hAnsi="Times New Roman" w:cs="Times New Roman"/>
          <w:sz w:val="24"/>
          <w:szCs w:val="24"/>
          <w:shd w:val="clear" w:color="auto" w:fill="FFFFFF" w:themeFill="background1"/>
          <w:lang w:eastAsia="ru-RU"/>
        </w:rPr>
        <w:t>Для предоставления муниципальной услуги заполняется заявление согласно приложению № 1 (для услуги 1.2.1) и приложению №2 (для услуги 1.2.2.), к настоящему регламенту:</w:t>
      </w:r>
    </w:p>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лично заявителем при обращении на ЕПГУ;</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w:t>
      </w:r>
      <w:r w:rsidRPr="003B4160" w:rsidDel="0050003A">
        <w:rPr>
          <w:rFonts w:ascii="Times New Roman" w:eastAsia="Times New Roman" w:hAnsi="Times New Roman" w:cs="Times New Roman"/>
          <w:color w:val="000000"/>
          <w:sz w:val="24"/>
          <w:szCs w:val="24"/>
          <w:lang w:eastAsia="ru-RU"/>
        </w:rPr>
        <w:t xml:space="preserve"> </w:t>
      </w:r>
      <w:r w:rsidRPr="003B4160">
        <w:rPr>
          <w:rFonts w:ascii="Times New Roman" w:eastAsia="Times New Roman" w:hAnsi="Times New Roman" w:cs="Times New Roman"/>
          <w:color w:val="000000"/>
          <w:sz w:val="24"/>
          <w:szCs w:val="24"/>
          <w:lang w:eastAsia="ru-RU"/>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При формировании заявления заявителю обеспечивается:</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а) возможность копирования и сохранения заявления и иных документов, указанных в пунктах 2.6 настоящего регламента, необходимых для предоставления государственной (муниципальной) услуги;</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б) возможность печати на бумажном носителе копии электронной формы заявления;</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 xml:space="preserve">в) сохранение ранее введенных в электронную форму заявления значений в любой </w:t>
      </w:r>
      <w:r w:rsidRPr="003B4160">
        <w:rPr>
          <w:rFonts w:ascii="Times New Roman" w:eastAsia="Times New Roman" w:hAnsi="Times New Roman" w:cs="Times New Roman"/>
          <w:color w:val="000000"/>
          <w:sz w:val="24"/>
          <w:szCs w:val="24"/>
          <w:lang w:eastAsia="ru-RU"/>
        </w:rPr>
        <w:lastRenderedPageBreak/>
        <w:t>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 xml:space="preserve">д) возможность вернуться на любой из этапов заполнения электронной формы заявления без </w:t>
      </w:r>
      <w:proofErr w:type="gramStart"/>
      <w:r w:rsidRPr="003B4160">
        <w:rPr>
          <w:rFonts w:ascii="Times New Roman" w:eastAsia="Times New Roman" w:hAnsi="Times New Roman" w:cs="Times New Roman"/>
          <w:color w:val="000000"/>
          <w:sz w:val="24"/>
          <w:szCs w:val="24"/>
          <w:lang w:eastAsia="ru-RU"/>
        </w:rPr>
        <w:t>потери</w:t>
      </w:r>
      <w:proofErr w:type="gramEnd"/>
      <w:r w:rsidRPr="003B4160">
        <w:rPr>
          <w:rFonts w:ascii="Times New Roman" w:eastAsia="Times New Roman" w:hAnsi="Times New Roman" w:cs="Times New Roman"/>
          <w:color w:val="000000"/>
          <w:sz w:val="24"/>
          <w:szCs w:val="24"/>
          <w:lang w:eastAsia="ru-RU"/>
        </w:rPr>
        <w:t xml:space="preserve"> ранее введенной информации;</w:t>
      </w:r>
    </w:p>
    <w:p w:rsidR="005B0ADE"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w:t>
      </w:r>
      <w:r w:rsidR="005B0ADE">
        <w:rPr>
          <w:rFonts w:ascii="Times New Roman" w:eastAsia="Times New Roman" w:hAnsi="Times New Roman" w:cs="Times New Roman"/>
          <w:color w:val="000000"/>
          <w:sz w:val="24"/>
          <w:szCs w:val="24"/>
          <w:lang w:eastAsia="ru-RU"/>
        </w:rPr>
        <w:t>– в течение не менее 3 месяцев.</w:t>
      </w:r>
    </w:p>
    <w:p w:rsidR="005B0ADE"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hAnsi="Times New Roman" w:cs="Times New Roman"/>
          <w:sz w:val="24"/>
          <w:szCs w:val="24"/>
          <w:lang w:eastAsia="ru-RU"/>
        </w:rPr>
        <w:t xml:space="preserve">- специалистом МФЦ при личном обращении заявителя (представителя заявителя) в МФЦ; </w:t>
      </w:r>
    </w:p>
    <w:p w:rsidR="006E67B2" w:rsidRPr="005B0ADE" w:rsidRDefault="006E67B2" w:rsidP="001D42AE">
      <w:pPr>
        <w:widowControl w:val="0"/>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hAnsi="Times New Roman" w:cs="Times New Roman"/>
          <w:sz w:val="24"/>
          <w:szCs w:val="24"/>
          <w:lang w:eastAsia="ru-RU"/>
        </w:rPr>
        <w:t>- лично заявителем при обращении в</w:t>
      </w:r>
      <w:r w:rsidRPr="003B4160">
        <w:rPr>
          <w:rFonts w:ascii="Times New Roman" w:hAnsi="Times New Roman" w:cs="Times New Roman"/>
          <w:bCs/>
          <w:sz w:val="24"/>
          <w:szCs w:val="24"/>
          <w:lang w:eastAsia="ru-RU"/>
        </w:rPr>
        <w:t xml:space="preserve"> ОМСУ/Организацию</w:t>
      </w:r>
    </w:p>
    <w:p w:rsidR="005B0ADE"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При обращении в МФЦ/ОМСУ/Организацию необходимо предъявить доку</w:t>
      </w:r>
      <w:r w:rsidR="005B0ADE">
        <w:rPr>
          <w:rFonts w:ascii="Times New Roman" w:hAnsi="Times New Roman" w:cs="Times New Roman"/>
          <w:sz w:val="24"/>
          <w:szCs w:val="24"/>
          <w:lang w:eastAsia="ru-RU"/>
        </w:rPr>
        <w:t xml:space="preserve">мент, удостоверяющий личность: </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5B0ADE"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Заяв</w:t>
      </w:r>
      <w:r w:rsidR="005B0ADE">
        <w:rPr>
          <w:rFonts w:ascii="Times New Roman" w:hAnsi="Times New Roman" w:cs="Times New Roman"/>
          <w:sz w:val="24"/>
          <w:szCs w:val="24"/>
          <w:lang w:eastAsia="ru-RU"/>
        </w:rPr>
        <w:t>ление заполняется на основании: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паспортных данных;</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сведений о месте проживания заявителя и членов его семьи (для услуги 1.2.1);</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сведений, указанных в СНИЛС,</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сведений, указанных в ИНН (для подтверждения </w:t>
      </w:r>
      <w:proofErr w:type="spellStart"/>
      <w:r w:rsidRPr="003B4160">
        <w:rPr>
          <w:rFonts w:ascii="Times New Roman" w:hAnsi="Times New Roman" w:cs="Times New Roman"/>
          <w:sz w:val="24"/>
          <w:szCs w:val="24"/>
          <w:lang w:eastAsia="ru-RU"/>
        </w:rPr>
        <w:t>малоимущности</w:t>
      </w:r>
      <w:proofErr w:type="spellEnd"/>
      <w:r w:rsidRPr="003B4160">
        <w:rPr>
          <w:rFonts w:ascii="Times New Roman" w:hAnsi="Times New Roman" w:cs="Times New Roman"/>
          <w:sz w:val="24"/>
          <w:szCs w:val="24"/>
          <w:lang w:eastAsia="ru-RU"/>
        </w:rPr>
        <w:t>);</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-сведений о рождении всех детей, браке, разводе, установлении отцовства, инвалидности, доходах; (</w:t>
      </w:r>
      <w:proofErr w:type="gramStart"/>
      <w:r w:rsidRPr="003B4160">
        <w:rPr>
          <w:rFonts w:ascii="Times New Roman" w:hAnsi="Times New Roman" w:cs="Times New Roman"/>
          <w:sz w:val="24"/>
          <w:szCs w:val="24"/>
          <w:lang w:eastAsia="ru-RU"/>
        </w:rPr>
        <w:t>для</w:t>
      </w:r>
      <w:proofErr w:type="gramEnd"/>
      <w:r w:rsidRPr="003B4160">
        <w:rPr>
          <w:rFonts w:ascii="Times New Roman" w:hAnsi="Times New Roman" w:cs="Times New Roman"/>
          <w:sz w:val="24"/>
          <w:szCs w:val="24"/>
          <w:lang w:eastAsia="ru-RU"/>
        </w:rPr>
        <w:t xml:space="preserve"> подтверждении </w:t>
      </w:r>
      <w:proofErr w:type="spellStart"/>
      <w:r w:rsidRPr="003B4160">
        <w:rPr>
          <w:rFonts w:ascii="Times New Roman" w:hAnsi="Times New Roman" w:cs="Times New Roman"/>
          <w:sz w:val="24"/>
          <w:szCs w:val="24"/>
          <w:lang w:eastAsia="ru-RU"/>
        </w:rPr>
        <w:t>малоимущности</w:t>
      </w:r>
      <w:proofErr w:type="spellEnd"/>
      <w:r w:rsidRPr="003B4160">
        <w:rPr>
          <w:rFonts w:ascii="Times New Roman" w:hAnsi="Times New Roman" w:cs="Times New Roman"/>
          <w:sz w:val="24"/>
          <w:szCs w:val="24"/>
          <w:lang w:eastAsia="ru-RU"/>
        </w:rPr>
        <w:t>)</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2) В зависимости от категории заявителя, граждане должны предоставить один или более документов, подтверждающих сведения о доходах заявителя и членов его семьи</w:t>
      </w:r>
      <w:r w:rsidRPr="003B4160">
        <w:rPr>
          <w:rFonts w:ascii="Times New Roman" w:eastAsia="Times New Roman" w:hAnsi="Times New Roman" w:cs="Times New Roman"/>
          <w:spacing w:val="-7"/>
          <w:sz w:val="24"/>
          <w:szCs w:val="24"/>
          <w:lang w:eastAsia="ru-RU"/>
        </w:rPr>
        <w:t xml:space="preserve"> за расчетный период, равный двум календарным годам </w:t>
      </w:r>
      <w:r w:rsidRPr="003B4160">
        <w:rPr>
          <w:rFonts w:ascii="Times New Roman" w:hAnsi="Times New Roman" w:cs="Times New Roman"/>
          <w:sz w:val="24"/>
          <w:szCs w:val="24"/>
        </w:rPr>
        <w:t>непосредственно предшествующим четырем месяцам до месяца подачи заявления</w:t>
      </w:r>
      <w:r w:rsidRPr="003B4160">
        <w:rPr>
          <w:rFonts w:ascii="Times New Roman" w:eastAsia="Times New Roman" w:hAnsi="Times New Roman" w:cs="Times New Roman"/>
          <w:spacing w:val="-9"/>
          <w:sz w:val="24"/>
          <w:szCs w:val="24"/>
          <w:lang w:eastAsia="ru-RU"/>
        </w:rPr>
        <w:t xml:space="preserve"> о приеме на учет для предоставления </w:t>
      </w:r>
      <w:r w:rsidRPr="003B4160">
        <w:rPr>
          <w:rFonts w:ascii="Times New Roman" w:eastAsia="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(для подтверждения </w:t>
      </w:r>
      <w:proofErr w:type="spellStart"/>
      <w:r w:rsidRPr="003B4160">
        <w:rPr>
          <w:rFonts w:ascii="Times New Roman" w:eastAsia="Times New Roman" w:hAnsi="Times New Roman" w:cs="Times New Roman"/>
          <w:spacing w:val="-11"/>
          <w:sz w:val="24"/>
          <w:szCs w:val="24"/>
          <w:lang w:eastAsia="ru-RU"/>
        </w:rPr>
        <w:t>малоимущности</w:t>
      </w:r>
      <w:proofErr w:type="spellEnd"/>
      <w:r w:rsidRPr="003B4160">
        <w:rPr>
          <w:rFonts w:ascii="Times New Roman" w:eastAsia="Times New Roman" w:hAnsi="Times New Roman" w:cs="Times New Roman"/>
          <w:spacing w:val="-11"/>
          <w:sz w:val="24"/>
          <w:szCs w:val="24"/>
          <w:lang w:eastAsia="ru-RU"/>
        </w:rPr>
        <w:t>)</w:t>
      </w:r>
      <w:r w:rsidRPr="003B4160">
        <w:rPr>
          <w:rFonts w:ascii="Times New Roman" w:hAnsi="Times New Roman" w:cs="Times New Roman"/>
          <w:sz w:val="24"/>
          <w:szCs w:val="24"/>
          <w:lang w:eastAsia="ru-RU"/>
        </w:rPr>
        <w:t>:</w:t>
      </w:r>
      <w:proofErr w:type="gramEnd"/>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lang w:eastAsia="ru-RU"/>
        </w:rPr>
        <w:t>-</w:t>
      </w:r>
      <w:r w:rsidRPr="003B4160">
        <w:rPr>
          <w:rFonts w:ascii="Times New Roman" w:hAnsi="Times New Roman" w:cs="Times New Roman"/>
          <w:sz w:val="24"/>
          <w:szCs w:val="24"/>
        </w:rPr>
        <w:t xml:space="preserve">справка о </w:t>
      </w:r>
      <w:proofErr w:type="gramStart"/>
      <w:r w:rsidRPr="003B4160">
        <w:rPr>
          <w:rFonts w:ascii="Times New Roman" w:hAnsi="Times New Roman" w:cs="Times New Roman"/>
          <w:sz w:val="24"/>
          <w:szCs w:val="24"/>
        </w:rPr>
        <w:t>ежемесячном</w:t>
      </w:r>
      <w:proofErr w:type="gramEnd"/>
      <w:r w:rsidRPr="003B4160">
        <w:rPr>
          <w:rFonts w:ascii="Times New Roman" w:hAnsi="Times New Roman" w:cs="Times New Roman"/>
          <w:sz w:val="24"/>
          <w:szCs w:val="24"/>
        </w:rPr>
        <w:t xml:space="preserve"> пожизненном содержание судей, вышедших в отставку;</w:t>
      </w:r>
    </w:p>
    <w:p w:rsidR="006E67B2" w:rsidRPr="003B4160" w:rsidRDefault="006E67B2" w:rsidP="001D42AE">
      <w:pPr>
        <w:tabs>
          <w:tab w:val="left" w:pos="142"/>
          <w:tab w:val="left" w:pos="284"/>
        </w:tabs>
        <w:spacing w:after="0" w:line="240" w:lineRule="auto"/>
        <w:ind w:left="851" w:right="-284" w:firstLine="709"/>
        <w:jc w:val="both"/>
        <w:rPr>
          <w:rFonts w:ascii="Times New Roman" w:hAnsi="Times New Roman" w:cs="Times New Roman"/>
          <w:sz w:val="24"/>
          <w:szCs w:val="24"/>
        </w:rPr>
      </w:pPr>
      <w:proofErr w:type="gramStart"/>
      <w:r w:rsidRPr="003B4160">
        <w:rPr>
          <w:rFonts w:ascii="Times New Roman" w:hAnsi="Times New Roman" w:cs="Times New Roman"/>
          <w:sz w:val="24"/>
          <w:szCs w:val="24"/>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roofErr w:type="gramEnd"/>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proofErr w:type="gramStart"/>
      <w:r w:rsidRPr="003B4160">
        <w:rPr>
          <w:rFonts w:ascii="Times New Roman" w:hAnsi="Times New Roman" w:cs="Times New Roman"/>
          <w:sz w:val="24"/>
          <w:szCs w:val="24"/>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w:t>
      </w:r>
      <w:proofErr w:type="gramEnd"/>
      <w:r w:rsidRPr="003B4160">
        <w:rPr>
          <w:rFonts w:ascii="Times New Roman" w:hAnsi="Times New Roman" w:cs="Times New Roman"/>
          <w:sz w:val="24"/>
          <w:szCs w:val="24"/>
        </w:rPr>
        <w:t xml:space="preserve">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lastRenderedPageBreak/>
        <w:t>- справки о размере получаемых алиментов либо соглашение об уплате алиментов на ребенка;</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6E67B2" w:rsidRPr="003B4160" w:rsidRDefault="006E67B2" w:rsidP="001D42AE">
      <w:pPr>
        <w:widowControl w:val="0"/>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справка из медицинской организации о постановке на учет по беременности и сроке беременности не менее 12 недель;</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алименты, получаемые членами семьи;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rPr>
      </w:pPr>
      <w:r w:rsidRPr="003B4160">
        <w:rPr>
          <w:rFonts w:ascii="Times New Roman" w:hAnsi="Times New Roman" w:cs="Times New Roman"/>
          <w:i/>
          <w:sz w:val="24"/>
          <w:szCs w:val="24"/>
          <w:lang w:eastAsia="ru-RU"/>
        </w:rPr>
        <w:t xml:space="preserve"> </w:t>
      </w:r>
      <w:r w:rsidRPr="003B4160">
        <w:rPr>
          <w:rFonts w:ascii="Times New Roman" w:hAnsi="Times New Roman" w:cs="Times New Roman"/>
          <w:sz w:val="24"/>
          <w:szCs w:val="24"/>
          <w:lang/>
        </w:rPr>
        <w:t xml:space="preserve">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w:t>
      </w:r>
      <w:proofErr w:type="gramStart"/>
      <w:r w:rsidRPr="003B4160">
        <w:rPr>
          <w:rFonts w:ascii="Times New Roman" w:hAnsi="Times New Roman" w:cs="Times New Roman"/>
          <w:sz w:val="24"/>
          <w:szCs w:val="24"/>
          <w:lang/>
        </w:rPr>
        <w:t>предоставить следующие документы</w:t>
      </w:r>
      <w:proofErr w:type="gramEnd"/>
      <w:r w:rsidRPr="003B4160">
        <w:rPr>
          <w:rFonts w:ascii="Times New Roman" w:hAnsi="Times New Roman" w:cs="Times New Roman"/>
          <w:sz w:val="24"/>
          <w:szCs w:val="24"/>
          <w:lang/>
        </w:rPr>
        <w:t xml:space="preserve"> (сведения) о доходах: </w:t>
      </w:r>
    </w:p>
    <w:p w:rsidR="006E67B2" w:rsidRPr="003B4160" w:rsidRDefault="006E67B2" w:rsidP="001D42AE">
      <w:pPr>
        <w:tabs>
          <w:tab w:val="left" w:pos="142"/>
          <w:tab w:val="left" w:pos="284"/>
        </w:tabs>
        <w:spacing w:after="0" w:line="240" w:lineRule="auto"/>
        <w:ind w:left="851" w:right="-284" w:firstLine="709"/>
        <w:jc w:val="both"/>
        <w:rPr>
          <w:rFonts w:ascii="Times New Roman" w:hAnsi="Times New Roman" w:cs="Times New Roman"/>
          <w:sz w:val="24"/>
          <w:szCs w:val="24"/>
          <w:lang/>
        </w:rPr>
      </w:pPr>
      <w:r w:rsidRPr="003B4160">
        <w:rPr>
          <w:rFonts w:ascii="Times New Roman" w:hAnsi="Times New Roman" w:cs="Times New Roman"/>
          <w:sz w:val="24"/>
          <w:szCs w:val="24"/>
          <w:lang/>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6E67B2" w:rsidRPr="003B4160" w:rsidRDefault="006E67B2" w:rsidP="001D42AE">
      <w:pPr>
        <w:tabs>
          <w:tab w:val="left" w:pos="142"/>
          <w:tab w:val="left" w:pos="284"/>
        </w:tabs>
        <w:spacing w:after="0" w:line="240" w:lineRule="auto"/>
        <w:ind w:left="851" w:right="-284" w:firstLine="709"/>
        <w:jc w:val="both"/>
        <w:rPr>
          <w:rFonts w:ascii="Times New Roman" w:hAnsi="Times New Roman" w:cs="Times New Roman"/>
          <w:sz w:val="24"/>
          <w:szCs w:val="24"/>
          <w:lang/>
        </w:rPr>
      </w:pPr>
      <w:proofErr w:type="gramStart"/>
      <w:r w:rsidRPr="003B4160">
        <w:rPr>
          <w:rFonts w:ascii="Times New Roman" w:hAnsi="Times New Roman" w:cs="Times New Roman"/>
          <w:sz w:val="24"/>
          <w:szCs w:val="24"/>
          <w:lang/>
        </w:rPr>
        <w:t>для плательщиков налога на профессиональный доход (</w:t>
      </w:r>
      <w:proofErr w:type="spellStart"/>
      <w:r w:rsidRPr="003B4160">
        <w:rPr>
          <w:rFonts w:ascii="Times New Roman" w:hAnsi="Times New Roman" w:cs="Times New Roman"/>
          <w:sz w:val="24"/>
          <w:szCs w:val="24"/>
          <w:lang/>
        </w:rPr>
        <w:t>самозанятые</w:t>
      </w:r>
      <w:proofErr w:type="spellEnd"/>
      <w:r w:rsidRPr="003B4160">
        <w:rPr>
          <w:rFonts w:ascii="Times New Roman" w:hAnsi="Times New Roman" w:cs="Times New Roman"/>
          <w:sz w:val="24"/>
          <w:szCs w:val="24"/>
          <w:lang/>
        </w:rPr>
        <w:t>)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roofErr w:type="gramEnd"/>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в зависимости от категории заявителя, граждане должны </w:t>
      </w:r>
      <w:proofErr w:type="gramStart"/>
      <w:r w:rsidRPr="003B4160">
        <w:rPr>
          <w:rFonts w:ascii="Times New Roman" w:hAnsi="Times New Roman" w:cs="Times New Roman"/>
          <w:sz w:val="24"/>
          <w:szCs w:val="24"/>
          <w:lang w:eastAsia="ru-RU"/>
        </w:rPr>
        <w:t>предоставить документы</w:t>
      </w:r>
      <w:proofErr w:type="gramEnd"/>
      <w:r w:rsidRPr="003B4160">
        <w:rPr>
          <w:rFonts w:ascii="Times New Roman" w:hAnsi="Times New Roman" w:cs="Times New Roman"/>
          <w:sz w:val="24"/>
          <w:szCs w:val="24"/>
          <w:lang w:eastAsia="ru-RU"/>
        </w:rPr>
        <w:t xml:space="preserve">, подтверждающие отсутствие доходов у заявителя и членов его семьи, за расчетный период, равный двум календарным годам </w:t>
      </w:r>
      <w:r w:rsidRPr="003B4160">
        <w:rPr>
          <w:rFonts w:ascii="Times New Roman" w:hAnsi="Times New Roman" w:cs="Times New Roman"/>
          <w:sz w:val="24"/>
          <w:szCs w:val="24"/>
        </w:rPr>
        <w:t>непосредственно предшествующим четырем месяцам до месяца подачи заявления</w:t>
      </w:r>
      <w:r w:rsidRPr="003B4160">
        <w:rPr>
          <w:rFonts w:ascii="Times New Roman" w:hAnsi="Times New Roman" w:cs="Times New Roman"/>
          <w:sz w:val="24"/>
          <w:szCs w:val="24"/>
          <w:lang w:eastAsia="ru-RU"/>
        </w:rPr>
        <w:t xml:space="preserve"> о приеме на учет для предоставления жилых помещений муниципального жилищного фонда по договорам социального найма:</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Пенсионного фонда Российской Федерации о получении супругом (супругой) компенсационной выплаты как лицом, осуществляющим уход за нетрудоспособным гражданином;</w:t>
      </w:r>
      <w:proofErr w:type="gramEnd"/>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 xml:space="preserve">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w:t>
      </w:r>
      <w:r w:rsidRPr="003B4160">
        <w:rPr>
          <w:rFonts w:ascii="Times New Roman" w:hAnsi="Times New Roman" w:cs="Times New Roman"/>
          <w:sz w:val="24"/>
          <w:szCs w:val="24"/>
          <w:lang w:eastAsia="ru-RU"/>
        </w:rPr>
        <w:lastRenderedPageBreak/>
        <w:t>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roofErr w:type="gramEnd"/>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 (для подтверждения </w:t>
      </w:r>
      <w:proofErr w:type="spellStart"/>
      <w:r w:rsidRPr="003B4160">
        <w:rPr>
          <w:rFonts w:ascii="Times New Roman" w:hAnsi="Times New Roman" w:cs="Times New Roman"/>
          <w:sz w:val="24"/>
          <w:szCs w:val="24"/>
          <w:lang w:eastAsia="ru-RU"/>
        </w:rPr>
        <w:t>малоимущности</w:t>
      </w:r>
      <w:proofErr w:type="spellEnd"/>
      <w:r w:rsidRPr="003B4160">
        <w:rPr>
          <w:rFonts w:ascii="Times New Roman" w:hAnsi="Times New Roman" w:cs="Times New Roman"/>
          <w:sz w:val="24"/>
          <w:szCs w:val="24"/>
          <w:lang w:eastAsia="ru-RU"/>
        </w:rPr>
        <w:t>);</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rPr>
        <w:t xml:space="preserve">сведения о доходах от предпринимательской деятельности и от осуществления частной практики </w:t>
      </w:r>
      <w:r w:rsidRPr="003B4160">
        <w:rPr>
          <w:rFonts w:ascii="Times New Roman" w:hAnsi="Times New Roman" w:cs="Times New Roman"/>
          <w:sz w:val="24"/>
          <w:szCs w:val="24"/>
          <w:lang w:eastAsia="ru-RU"/>
        </w:rPr>
        <w:t xml:space="preserve">(для подтверждения </w:t>
      </w:r>
      <w:proofErr w:type="spellStart"/>
      <w:r w:rsidRPr="003B4160">
        <w:rPr>
          <w:rFonts w:ascii="Times New Roman" w:hAnsi="Times New Roman" w:cs="Times New Roman"/>
          <w:sz w:val="24"/>
          <w:szCs w:val="24"/>
          <w:lang w:eastAsia="ru-RU"/>
        </w:rPr>
        <w:t>малоимущности</w:t>
      </w:r>
      <w:proofErr w:type="spellEnd"/>
      <w:r w:rsidRPr="003B4160">
        <w:rPr>
          <w:rFonts w:ascii="Times New Roman" w:hAnsi="Times New Roman" w:cs="Times New Roman"/>
          <w:sz w:val="24"/>
          <w:szCs w:val="24"/>
          <w:lang w:eastAsia="ru-RU"/>
        </w:rPr>
        <w:t>);</w:t>
      </w:r>
    </w:p>
    <w:p w:rsidR="006E67B2" w:rsidRPr="003B4160" w:rsidRDefault="006E67B2" w:rsidP="001D42AE">
      <w:pPr>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3) Для подтверждения отнесения заявителя к иным определенным федеральным законом, указом Президента Российской Федерации или законом субъекта Российской Федерации категориям граждан:</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rPr>
        <w:t>а) удостоверение ветерана Великой Отечественной войны - для участников Великой Отечественной войны, для инвалидов Великой Отечественной войны;</w:t>
      </w:r>
      <w:r w:rsidRPr="003B4160">
        <w:rPr>
          <w:rFonts w:ascii="Times New Roman" w:hAnsi="Times New Roman" w:cs="Times New Roman"/>
          <w:sz w:val="24"/>
          <w:szCs w:val="24"/>
          <w:lang w:eastAsia="ru-RU"/>
        </w:rPr>
        <w:t xml:space="preserve"> </w:t>
      </w:r>
      <w:proofErr w:type="gramStart"/>
      <w:r w:rsidRPr="003B4160">
        <w:rPr>
          <w:rFonts w:ascii="Times New Roman" w:hAnsi="Times New Roman" w:cs="Times New Roman"/>
          <w:sz w:val="24"/>
          <w:szCs w:val="24"/>
          <w:lang w:eastAsia="ru-RU"/>
        </w:rPr>
        <w:t>для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w:t>
      </w:r>
      <w:proofErr w:type="gramEnd"/>
      <w:r w:rsidRPr="003B4160">
        <w:rPr>
          <w:rFonts w:ascii="Times New Roman" w:hAnsi="Times New Roman" w:cs="Times New Roman"/>
          <w:sz w:val="24"/>
          <w:szCs w:val="24"/>
          <w:lang w:eastAsia="ru-RU"/>
        </w:rPr>
        <w:t xml:space="preserve"> инвалидами, </w:t>
      </w:r>
      <w:r w:rsidRPr="003B4160">
        <w:rPr>
          <w:rFonts w:ascii="Times New Roman" w:hAnsi="Times New Roman" w:cs="Times New Roman"/>
          <w:sz w:val="24"/>
          <w:szCs w:val="24"/>
        </w:rPr>
        <w:t>для лиц, награжденных знаком "Жителю блокадного Ленинграда,  "Житель осажденного Севастополя";</w:t>
      </w:r>
    </w:p>
    <w:p w:rsidR="006E67B2" w:rsidRPr="003B4160" w:rsidRDefault="006E67B2" w:rsidP="001D42AE">
      <w:pPr>
        <w:spacing w:after="0" w:line="240" w:lineRule="auto"/>
        <w:ind w:left="851" w:right="-284" w:firstLine="567"/>
        <w:jc w:val="both"/>
        <w:rPr>
          <w:rFonts w:ascii="Times New Roman" w:hAnsi="Times New Roman" w:cs="Times New Roman"/>
          <w:sz w:val="24"/>
          <w:szCs w:val="24"/>
        </w:rPr>
      </w:pPr>
      <w:proofErr w:type="gramStart"/>
      <w:r w:rsidRPr="003B4160">
        <w:rPr>
          <w:rFonts w:ascii="Times New Roman" w:hAnsi="Times New Roman" w:cs="Times New Roman"/>
          <w:sz w:val="24"/>
          <w:szCs w:val="24"/>
        </w:rPr>
        <w:t>б) удостоверение о праве на льготы либо удостоверение члена семьи погибшего (умершего) инвалида войны, участника Великой Отечественной войны и ветерана боевых действий – для членов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w:t>
      </w:r>
      <w:proofErr w:type="gramEnd"/>
      <w:r w:rsidRPr="003B4160">
        <w:rPr>
          <w:rFonts w:ascii="Times New Roman" w:hAnsi="Times New Roman" w:cs="Times New Roman"/>
          <w:sz w:val="24"/>
          <w:szCs w:val="24"/>
        </w:rPr>
        <w:t xml:space="preserve"> семей погибших работников госпиталей и больниц города Ленинграда;</w:t>
      </w:r>
    </w:p>
    <w:p w:rsidR="006E67B2" w:rsidRPr="003B4160" w:rsidRDefault="006E67B2" w:rsidP="001D42AE">
      <w:pPr>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в) для граждан, выехавших из районов Крайнего Севера и приравненных к ним местностей:</w:t>
      </w:r>
    </w:p>
    <w:p w:rsidR="006E67B2" w:rsidRPr="003B4160" w:rsidRDefault="006E67B2" w:rsidP="001D42AE">
      <w:pPr>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трудовая книжка, подтверждающая общую продолжительность стажа работы в районах Крайнего Севера и приравненных к ним местностях (за исключением пенсионеров) (скан-копия);</w:t>
      </w:r>
    </w:p>
    <w:p w:rsidR="006E67B2" w:rsidRPr="003B4160" w:rsidRDefault="006E67B2" w:rsidP="001D42AE">
      <w:pPr>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справка из территориального органа Пенсионного фонда Российской Федерации об общей продолжительности стажа работы в районах Крайнего Севера и приравненных к ним местностях</w:t>
      </w:r>
    </w:p>
    <w:p w:rsidR="006E67B2" w:rsidRPr="003B4160" w:rsidRDefault="006E67B2" w:rsidP="001D42AE">
      <w:pPr>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г) </w:t>
      </w:r>
      <w:r w:rsidRPr="003B4160">
        <w:rPr>
          <w:rFonts w:ascii="Times New Roman" w:hAnsi="Times New Roman" w:cs="Times New Roman"/>
          <w:sz w:val="24"/>
          <w:szCs w:val="24"/>
        </w:rPr>
        <w:t>удостоверение вынужденного переселенца – для граждан, признанных в установленном порядке вынужденными переселенцами;</w:t>
      </w:r>
    </w:p>
    <w:p w:rsidR="006E67B2" w:rsidRPr="0063015C" w:rsidRDefault="006E67B2" w:rsidP="001D42AE">
      <w:pPr>
        <w:spacing w:after="0" w:line="240" w:lineRule="auto"/>
        <w:ind w:left="851" w:right="-284" w:firstLine="567"/>
        <w:jc w:val="both"/>
        <w:rPr>
          <w:rFonts w:ascii="Times New Roman" w:hAnsi="Times New Roman" w:cs="Times New Roman"/>
          <w:sz w:val="24"/>
          <w:szCs w:val="24"/>
        </w:rPr>
      </w:pPr>
      <w:proofErr w:type="gramStart"/>
      <w:r w:rsidRPr="003B4160">
        <w:rPr>
          <w:rFonts w:ascii="Times New Roman" w:hAnsi="Times New Roman" w:cs="Times New Roman"/>
          <w:sz w:val="24"/>
          <w:szCs w:val="24"/>
        </w:rPr>
        <w:t>д) удостоверение 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удостоверение участника ликвидации последствий катастрофы на Чернобыльской АЭС/ специальные удостоверения единого образца – для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приравненные к ним лица.</w:t>
      </w:r>
      <w:proofErr w:type="gramEnd"/>
    </w:p>
    <w:p w:rsidR="006E67B2" w:rsidRPr="003B4160" w:rsidRDefault="003500CC" w:rsidP="001D42AE">
      <w:pPr>
        <w:tabs>
          <w:tab w:val="left" w:pos="142"/>
          <w:tab w:val="left" w:pos="284"/>
        </w:tabs>
        <w:spacing w:after="0" w:line="240" w:lineRule="auto"/>
        <w:ind w:left="851" w:right="-284" w:firstLine="142"/>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sidR="006E67B2" w:rsidRPr="003B4160">
        <w:rPr>
          <w:rFonts w:ascii="Times New Roman" w:hAnsi="Times New Roman" w:cs="Times New Roman"/>
          <w:sz w:val="24"/>
          <w:szCs w:val="24"/>
          <w:lang w:eastAsia="ru-RU"/>
        </w:rPr>
        <w:t>2.6.1.</w:t>
      </w:r>
      <w:r w:rsidR="006E67B2" w:rsidRPr="003B4160">
        <w:rPr>
          <w:rFonts w:ascii="Times New Roman" w:hAnsi="Times New Roman" w:cs="Times New Roman"/>
          <w:sz w:val="24"/>
          <w:szCs w:val="24"/>
        </w:rPr>
        <w:t>Заявитель дополнительно к  документам, перечисленным в пункте 2.6 настоящего регламента,  представляет:</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w:t>
      </w:r>
      <w:r w:rsidRPr="003B4160">
        <w:rPr>
          <w:rFonts w:ascii="Times New Roman" w:hAnsi="Times New Roman" w:cs="Times New Roman"/>
          <w:sz w:val="24"/>
          <w:szCs w:val="24"/>
          <w:lang w:eastAsia="ru-RU"/>
        </w:rPr>
        <w:lastRenderedPageBreak/>
        <w:t>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 (для услуги п.1.2.1.)</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  документы, подтверждающие состав семьи (для услуги п.1.2.1.):</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решение суда о признании членом семьи (вступившее в законную силу);</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решения суда об установлении факта иждивения (</w:t>
      </w:r>
      <w:proofErr w:type="gramStart"/>
      <w:r w:rsidRPr="003B4160">
        <w:rPr>
          <w:rFonts w:ascii="Times New Roman" w:hAnsi="Times New Roman" w:cs="Times New Roman"/>
          <w:sz w:val="24"/>
          <w:szCs w:val="24"/>
          <w:lang w:eastAsia="ru-RU"/>
        </w:rPr>
        <w:t>вступившее</w:t>
      </w:r>
      <w:proofErr w:type="gramEnd"/>
      <w:r w:rsidRPr="003B4160">
        <w:rPr>
          <w:rFonts w:ascii="Times New Roman" w:hAnsi="Times New Roman" w:cs="Times New Roman"/>
          <w:sz w:val="24"/>
          <w:szCs w:val="24"/>
          <w:lang w:eastAsia="ru-RU"/>
        </w:rPr>
        <w:t xml:space="preserve"> в законную силу);</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договор о приемной семье, действующий на дату подачи заявления (в отношении детей, переданных на воспитание в приемную семью);</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3) </w:t>
      </w:r>
      <w:r w:rsidRPr="003B4160">
        <w:rPr>
          <w:rFonts w:ascii="Times New Roman" w:hAnsi="Times New Roman" w:cs="Times New Roman"/>
          <w:sz w:val="24"/>
          <w:szCs w:val="24"/>
        </w:rPr>
        <w:t xml:space="preserve">в случае отсутствия регистрации по месту жительства или по месту пребывания на территории Ленинградской области – копию решения суда об установлении факта проживания на территории муниципального образования </w:t>
      </w:r>
      <w:proofErr w:type="spellStart"/>
      <w:r w:rsidR="005B0ADE">
        <w:rPr>
          <w:rFonts w:ascii="Times New Roman" w:hAnsi="Times New Roman" w:cs="Times New Roman"/>
          <w:sz w:val="24"/>
          <w:szCs w:val="24"/>
        </w:rPr>
        <w:t>Большедворского</w:t>
      </w:r>
      <w:proofErr w:type="spellEnd"/>
      <w:r w:rsidR="005B0ADE">
        <w:rPr>
          <w:rFonts w:ascii="Times New Roman" w:hAnsi="Times New Roman" w:cs="Times New Roman"/>
          <w:sz w:val="24"/>
          <w:szCs w:val="24"/>
        </w:rPr>
        <w:t xml:space="preserve"> сельского поселения </w:t>
      </w:r>
      <w:proofErr w:type="spellStart"/>
      <w:r w:rsidR="005B0ADE">
        <w:rPr>
          <w:rFonts w:ascii="Times New Roman" w:hAnsi="Times New Roman" w:cs="Times New Roman"/>
          <w:sz w:val="24"/>
          <w:szCs w:val="24"/>
        </w:rPr>
        <w:t>Бокситогорского</w:t>
      </w:r>
      <w:proofErr w:type="spellEnd"/>
      <w:r w:rsidR="005B0ADE">
        <w:rPr>
          <w:rFonts w:ascii="Times New Roman" w:hAnsi="Times New Roman" w:cs="Times New Roman"/>
          <w:sz w:val="24"/>
          <w:szCs w:val="24"/>
        </w:rPr>
        <w:t xml:space="preserve"> муниципального района Ленинградской области</w:t>
      </w:r>
      <w:r w:rsidRPr="003B4160">
        <w:rPr>
          <w:rFonts w:ascii="Times New Roman" w:hAnsi="Times New Roman" w:cs="Times New Roman"/>
          <w:sz w:val="24"/>
          <w:szCs w:val="24"/>
        </w:rPr>
        <w:t xml:space="preserve"> Ленинградской области с отметкой о дате вступления его в законную силу, заверенную судебным органом;</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5) документ, удостоверяющий личность ребенка при рождении ребенка на территории иностранного государства:</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proofErr w:type="gramStart"/>
      <w:r w:rsidRPr="003B4160">
        <w:rPr>
          <w:rFonts w:ascii="Times New Roman" w:hAnsi="Times New Roman" w:cs="Times New Roman"/>
          <w:sz w:val="24"/>
          <w:szCs w:val="24"/>
        </w:rPr>
        <w:t>документ, подтверждающий факт рождения и регистрации ребенка, выданный и удостоверенный штампом "</w:t>
      </w:r>
      <w:proofErr w:type="spellStart"/>
      <w:r w:rsidRPr="003B4160">
        <w:rPr>
          <w:rFonts w:ascii="Times New Roman" w:hAnsi="Times New Roman" w:cs="Times New Roman"/>
          <w:sz w:val="24"/>
          <w:szCs w:val="24"/>
        </w:rPr>
        <w:t>апостиль</w:t>
      </w:r>
      <w:proofErr w:type="spellEnd"/>
      <w:r w:rsidRPr="003B4160">
        <w:rPr>
          <w:rFonts w:ascii="Times New Roman" w:hAnsi="Times New Roman" w:cs="Times New Roman"/>
          <w:sz w:val="24"/>
          <w:szCs w:val="24"/>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w:t>
      </w:r>
      <w:proofErr w:type="gramStart"/>
      <w:r w:rsidRPr="003B4160">
        <w:rPr>
          <w:rFonts w:ascii="Times New Roman" w:hAnsi="Times New Roman" w:cs="Times New Roman"/>
          <w:sz w:val="24"/>
          <w:szCs w:val="24"/>
        </w:rPr>
        <w:t>случае</w:t>
      </w:r>
      <w:proofErr w:type="gramEnd"/>
      <w:r w:rsidRPr="003B4160">
        <w:rPr>
          <w:rFonts w:ascii="Times New Roman" w:hAnsi="Times New Roman" w:cs="Times New Roman"/>
          <w:sz w:val="24"/>
          <w:szCs w:val="24"/>
        </w:rPr>
        <w:t xml:space="preserve"> когда регистрация акта гражданского состояния произведена компетентным органом иностранного государства).</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lastRenderedPageBreak/>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xml:space="preserve"> </w:t>
      </w:r>
      <w:proofErr w:type="gramStart"/>
      <w:r w:rsidRPr="003B4160">
        <w:rPr>
          <w:rFonts w:ascii="Times New Roman" w:hAnsi="Times New Roman" w:cs="Times New Roman"/>
          <w:sz w:val="24"/>
          <w:szCs w:val="24"/>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3B4160">
        <w:rPr>
          <w:rFonts w:ascii="Times New Roman" w:hAnsi="Times New Roman" w:cs="Times New Roman"/>
          <w:sz w:val="24"/>
          <w:szCs w:val="24"/>
        </w:rPr>
        <w:t>к</w:t>
      </w:r>
      <w:proofErr w:type="gramEnd"/>
      <w:r w:rsidRPr="003B4160">
        <w:rPr>
          <w:rFonts w:ascii="Times New Roman" w:hAnsi="Times New Roman" w:cs="Times New Roman"/>
          <w:sz w:val="24"/>
          <w:szCs w:val="24"/>
        </w:rPr>
        <w:t xml:space="preserve"> нотариальной: </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доверенности лиц, находящихся в местах лишения свободы, которые удостоверены начальником соответствующего места лишения свободы;</w:t>
      </w:r>
    </w:p>
    <w:p w:rsidR="006E67B2" w:rsidRPr="003B4160" w:rsidRDefault="006E67B2" w:rsidP="001D42AE">
      <w:pPr>
        <w:tabs>
          <w:tab w:val="left" w:pos="142"/>
          <w:tab w:val="left" w:pos="284"/>
        </w:tabs>
        <w:spacing w:after="0" w:line="240" w:lineRule="auto"/>
        <w:ind w:left="851" w:right="-284" w:firstLine="567"/>
        <w:jc w:val="both"/>
        <w:rPr>
          <w:rFonts w:ascii="Times New Roman" w:hAnsi="Times New Roman" w:cs="Times New Roman"/>
          <w:sz w:val="24"/>
          <w:szCs w:val="24"/>
        </w:rPr>
      </w:pPr>
      <w:r w:rsidRPr="003B4160">
        <w:rPr>
          <w:rFonts w:ascii="Times New Roman" w:hAnsi="Times New Roman" w:cs="Times New Roman"/>
          <w:sz w:val="24"/>
          <w:szCs w:val="24"/>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b/>
          <w:sz w:val="24"/>
          <w:szCs w:val="24"/>
        </w:rPr>
      </w:pPr>
      <w:r w:rsidRPr="003B4160">
        <w:rPr>
          <w:rFonts w:ascii="Times New Roman" w:hAnsi="Times New Roman" w:cs="Times New Roman"/>
          <w:b/>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lang w:eastAsia="ru-RU"/>
        </w:rPr>
        <w:t>2.7.</w:t>
      </w:r>
      <w:r w:rsidRPr="003B4160">
        <w:rPr>
          <w:rFonts w:ascii="Times New Roman" w:hAnsi="Times New Roman" w:cs="Times New Roman"/>
          <w:sz w:val="24"/>
          <w:szCs w:val="24"/>
        </w:rPr>
        <w:t xml:space="preserve"> ОМСУ в рамках </w:t>
      </w:r>
      <w:r w:rsidRPr="003B4160">
        <w:rPr>
          <w:rFonts w:ascii="Times New Roman" w:hAnsi="Times New Roman" w:cs="Times New Roman"/>
          <w:bCs/>
          <w:sz w:val="24"/>
          <w:szCs w:val="24"/>
        </w:rPr>
        <w:t xml:space="preserve">межведомственного информационного взаимодействия </w:t>
      </w:r>
      <w:r w:rsidRPr="003B4160">
        <w:rPr>
          <w:rFonts w:ascii="Times New Roman" w:hAnsi="Times New Roman" w:cs="Times New Roman"/>
          <w:sz w:val="24"/>
          <w:szCs w:val="24"/>
        </w:rPr>
        <w:t>для предоставления муниципальной услуги запрашивает следующие документы (сведения):</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1) в органах Министерства внутренних дел:</w:t>
      </w:r>
    </w:p>
    <w:p w:rsidR="006E67B2" w:rsidRPr="003B4160" w:rsidRDefault="006E67B2" w:rsidP="001D42AE">
      <w:pPr>
        <w:suppressAutoHyphens/>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6E67B2" w:rsidRPr="003B4160" w:rsidRDefault="006E67B2" w:rsidP="001D42AE">
      <w:pPr>
        <w:pStyle w:val="ConsPlusNormal"/>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сведения о регистрации по месту жительства, по месту пребывания гражданина Российской Федерации;</w:t>
      </w:r>
    </w:p>
    <w:p w:rsidR="006E67B2" w:rsidRPr="003B4160" w:rsidRDefault="006E67B2" w:rsidP="001D42AE">
      <w:pPr>
        <w:pStyle w:val="ConsPlusNormal"/>
        <w:ind w:left="851" w:right="-284" w:firstLine="708"/>
        <w:jc w:val="both"/>
        <w:rPr>
          <w:rFonts w:ascii="Times New Roman" w:hAnsi="Times New Roman" w:cs="Times New Roman"/>
          <w:color w:val="333333"/>
          <w:sz w:val="24"/>
          <w:szCs w:val="24"/>
          <w:shd w:val="clear" w:color="auto" w:fill="F7FAFC"/>
        </w:rPr>
      </w:pPr>
      <w:r w:rsidRPr="003B4160">
        <w:rPr>
          <w:rFonts w:ascii="Times New Roman" w:hAnsi="Times New Roman" w:cs="Times New Roman"/>
          <w:color w:val="333333"/>
          <w:sz w:val="24"/>
          <w:szCs w:val="24"/>
          <w:shd w:val="clear" w:color="auto" w:fill="F7FAFC"/>
        </w:rPr>
        <w:t>выписка о транспортном средстве по владельцу (при технической реализации);</w:t>
      </w:r>
    </w:p>
    <w:p w:rsidR="006E67B2" w:rsidRPr="003B4160" w:rsidRDefault="006E67B2" w:rsidP="001D42AE">
      <w:pPr>
        <w:pStyle w:val="ConsPlusNormal"/>
        <w:ind w:left="851" w:right="-284" w:firstLine="708"/>
        <w:jc w:val="both"/>
        <w:rPr>
          <w:rFonts w:ascii="Times New Roman" w:hAnsi="Times New Roman" w:cs="Times New Roman"/>
          <w:color w:val="333333"/>
          <w:sz w:val="24"/>
          <w:szCs w:val="24"/>
          <w:shd w:val="clear" w:color="auto" w:fill="F7FAFC"/>
        </w:rPr>
      </w:pPr>
      <w:r w:rsidRPr="003B4160">
        <w:rPr>
          <w:rFonts w:ascii="Times New Roman" w:hAnsi="Times New Roman" w:cs="Times New Roman"/>
          <w:color w:val="333333"/>
          <w:sz w:val="24"/>
          <w:szCs w:val="24"/>
          <w:shd w:val="clear" w:color="auto" w:fill="F7FAFC"/>
        </w:rPr>
        <w:t>проверка соответствия фамильно-именной группы;</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2) в органе Пенсионного фонда Российской Федерации:</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 xml:space="preserve">сведения о получении страхового номера индивидуального лицевого счета; </w:t>
      </w:r>
    </w:p>
    <w:p w:rsidR="006E67B2" w:rsidRPr="003B4160" w:rsidRDefault="006E67B2" w:rsidP="001D42AE">
      <w:pPr>
        <w:pStyle w:val="ConsPlusNormal"/>
        <w:ind w:left="851" w:right="-284" w:firstLine="708"/>
        <w:jc w:val="both"/>
        <w:rPr>
          <w:rFonts w:ascii="Times New Roman" w:hAnsi="Times New Roman" w:cs="Times New Roman"/>
          <w:color w:val="333333"/>
          <w:sz w:val="24"/>
          <w:szCs w:val="24"/>
          <w:shd w:val="clear" w:color="auto" w:fill="F7FAFC"/>
        </w:rPr>
      </w:pPr>
      <w:r w:rsidRPr="003B4160">
        <w:rPr>
          <w:rFonts w:ascii="Times New Roman" w:hAnsi="Times New Roman" w:cs="Times New Roman"/>
          <w:sz w:val="24"/>
          <w:szCs w:val="24"/>
        </w:rPr>
        <w:lastRenderedPageBreak/>
        <w:t>сведения о лицевом счете по представленному страховому номеру индивидуального лицевого счета (СНИЛС) в системе обязательного пенсионного страхования</w:t>
      </w:r>
      <w:r w:rsidRPr="003B4160">
        <w:rPr>
          <w:rFonts w:ascii="Times New Roman" w:hAnsi="Times New Roman" w:cs="Times New Roman"/>
          <w:color w:val="333333"/>
          <w:sz w:val="24"/>
          <w:szCs w:val="24"/>
          <w:shd w:val="clear" w:color="auto" w:fill="F7FAFC"/>
        </w:rPr>
        <w:t xml:space="preserve"> (при технической реализации)</w:t>
      </w:r>
      <w:r w:rsidRPr="003B4160">
        <w:rPr>
          <w:rFonts w:ascii="Times New Roman" w:hAnsi="Times New Roman" w:cs="Times New Roman"/>
          <w:sz w:val="24"/>
          <w:szCs w:val="24"/>
        </w:rPr>
        <w:t>;</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сведения о  получении (назначении) пенсии и сроков назначения пенсии;</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документы (сведения) о размере пенсии и иных выплатах;</w:t>
      </w:r>
    </w:p>
    <w:p w:rsidR="006E67B2" w:rsidRPr="003B4160" w:rsidRDefault="006E67B2" w:rsidP="001D42AE">
      <w:pPr>
        <w:pStyle w:val="ConsPlusNormal"/>
        <w:ind w:left="851" w:right="-284" w:firstLine="708"/>
        <w:jc w:val="both"/>
        <w:rPr>
          <w:rFonts w:ascii="Times New Roman" w:hAnsi="Times New Roman" w:cs="Times New Roman"/>
          <w:color w:val="333333"/>
          <w:sz w:val="24"/>
          <w:szCs w:val="24"/>
          <w:shd w:val="clear" w:color="auto" w:fill="F7FAFC"/>
        </w:rPr>
      </w:pPr>
      <w:r w:rsidRPr="003B4160">
        <w:rPr>
          <w:rFonts w:ascii="Times New Roman" w:eastAsia="Calibri" w:hAnsi="Times New Roman" w:cs="Times New Roman"/>
          <w:sz w:val="24"/>
          <w:szCs w:val="24"/>
          <w:lang w:eastAsia="en-US"/>
        </w:rPr>
        <w:t>выписка сведений об инвалиде</w:t>
      </w:r>
      <w:r w:rsidRPr="003B4160">
        <w:rPr>
          <w:rFonts w:ascii="Times New Roman" w:hAnsi="Times New Roman" w:cs="Times New Roman"/>
          <w:color w:val="333333"/>
          <w:sz w:val="24"/>
          <w:szCs w:val="24"/>
          <w:shd w:val="clear" w:color="auto" w:fill="F7FAFC"/>
        </w:rPr>
        <w:t xml:space="preserve"> (при технической реализации)</w:t>
      </w:r>
      <w:r w:rsidRPr="003B4160">
        <w:rPr>
          <w:rFonts w:ascii="Times New Roman" w:hAnsi="Times New Roman" w:cs="Times New Roman"/>
          <w:sz w:val="24"/>
          <w:szCs w:val="24"/>
          <w:shd w:val="clear" w:color="auto" w:fill="FFFFFF"/>
        </w:rPr>
        <w:t>;</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сведения о трудовой деятельности, предусмотренные трудовым кодексом РФ в формате структуры данных (при наличии) (при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сведения о заработной плате или доходе, на которые начислены страховые взносы (при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4) в органе, осуществляющем пенсионное обеспечение (за исключением Пенсионного фонда):</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получении (назначении) пенсии и сроков назначения пенсии;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 xml:space="preserve">5) </w:t>
      </w:r>
      <w:r w:rsidRPr="003B4160">
        <w:rPr>
          <w:rFonts w:ascii="Times New Roman" w:hAnsi="Times New Roman" w:cs="Times New Roman"/>
          <w:sz w:val="24"/>
          <w:szCs w:val="24"/>
          <w:shd w:val="clear" w:color="auto" w:fill="FFFFFF" w:themeFill="background1"/>
        </w:rPr>
        <w:t>в органе государственной службы занятости</w:t>
      </w:r>
      <w:r w:rsidRPr="003B4160">
        <w:rPr>
          <w:rFonts w:ascii="Times New Roman" w:hAnsi="Times New Roman" w:cs="Times New Roman"/>
          <w:sz w:val="24"/>
          <w:szCs w:val="24"/>
        </w:rPr>
        <w:t>:</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 xml:space="preserve">документы (сведения) о постановке заявителя </w:t>
      </w:r>
      <w:proofErr w:type="gramStart"/>
      <w:r w:rsidRPr="003B4160">
        <w:rPr>
          <w:rFonts w:ascii="Times New Roman" w:hAnsi="Times New Roman" w:cs="Times New Roman"/>
          <w:sz w:val="24"/>
          <w:szCs w:val="24"/>
        </w:rPr>
        <w:t>и(</w:t>
      </w:r>
      <w:proofErr w:type="gramEnd"/>
      <w:r w:rsidRPr="003B4160">
        <w:rPr>
          <w:rFonts w:ascii="Times New Roman" w:hAnsi="Times New Roman" w:cs="Times New Roman"/>
          <w:sz w:val="24"/>
          <w:szCs w:val="24"/>
        </w:rPr>
        <w:t>или) членов его семьи на учет в качестве безработного в целях поиска работы;</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6) в Единой государственной информационной системе социального обеспечения:</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государственной регистрации рождения;</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государственной регистрации заключения брака;</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государственной регистрации смерти;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государственной регистрации перемены имени;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государственной регистрации расторжения брака;</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 государственной регистрации установления отцовства;</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об отсутствии регистрации родителей в ТО ФСС в качестве страхователей и о неполучении ими единовременного пособия при рождении ребенка и ежемесячного пособия по уходу за ребенком  (при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об опеке и родительских правах (при технической реализации);</w:t>
      </w:r>
    </w:p>
    <w:p w:rsidR="006E67B2" w:rsidRPr="003B4160" w:rsidRDefault="006E67B2" w:rsidP="001D42AE">
      <w:pPr>
        <w:suppressAutoHyphens/>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сведения об ограничении дееспособности или признании родителя либо иного законного представителя ребенка </w:t>
      </w:r>
      <w:proofErr w:type="gramStart"/>
      <w:r w:rsidRPr="003B4160">
        <w:rPr>
          <w:rFonts w:ascii="Times New Roman" w:hAnsi="Times New Roman" w:cs="Times New Roman"/>
          <w:sz w:val="24"/>
          <w:szCs w:val="24"/>
        </w:rPr>
        <w:t>недееспособным</w:t>
      </w:r>
      <w:proofErr w:type="gramEnd"/>
      <w:r w:rsidRPr="003B4160">
        <w:rPr>
          <w:rFonts w:ascii="Times New Roman" w:hAnsi="Times New Roman" w:cs="Times New Roman"/>
          <w:sz w:val="24"/>
          <w:szCs w:val="24"/>
        </w:rPr>
        <w:t xml:space="preserve">. </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сведения о передаче ребёнка (детей) на воспитание в приёмную семью (при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7) в органе Федеральной налоговой службы:</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 xml:space="preserve">сведения о выплатах и об иных вознаграждениях, выплаченных в пользу ФЛ, по плательщикам </w:t>
      </w:r>
      <w:proofErr w:type="gramStart"/>
      <w:r w:rsidRPr="003B4160">
        <w:rPr>
          <w:rFonts w:ascii="Times New Roman" w:hAnsi="Times New Roman" w:cs="Times New Roman"/>
          <w:sz w:val="24"/>
          <w:szCs w:val="24"/>
        </w:rPr>
        <w:t>СВ</w:t>
      </w:r>
      <w:proofErr w:type="gramEnd"/>
      <w:r w:rsidRPr="003B4160">
        <w:rPr>
          <w:rFonts w:ascii="Times New Roman" w:hAnsi="Times New Roman" w:cs="Times New Roman"/>
          <w:sz w:val="24"/>
          <w:szCs w:val="24"/>
        </w:rPr>
        <w:t>, производящим выплаты в пользу ФЛ, применяющим АУСН, в т.ч. подлежащих обложению СВ (при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информация о суммах выплаченных физическому лицу процентов по вкладам по запросу (при технической реализации);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сведения из декларации о доходах физических лиц 3-НДФЛ;</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2-НДФЛ;</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об ИНН физического лица на основании полных паспортных данных по единичному запросу (при технической реализации);</w:t>
      </w:r>
    </w:p>
    <w:p w:rsidR="006E67B2" w:rsidRPr="003B4160" w:rsidRDefault="006E67B2" w:rsidP="001D42AE">
      <w:pPr>
        <w:pStyle w:val="ConsPlusNormal"/>
        <w:ind w:left="851" w:right="-284" w:firstLine="708"/>
        <w:jc w:val="both"/>
        <w:rPr>
          <w:rFonts w:ascii="Times New Roman" w:hAnsi="Times New Roman" w:cs="Times New Roman"/>
          <w:color w:val="333333"/>
          <w:sz w:val="24"/>
          <w:szCs w:val="24"/>
          <w:shd w:val="clear" w:color="auto" w:fill="F7FAFC"/>
        </w:rPr>
      </w:pPr>
      <w:r w:rsidRPr="003B4160">
        <w:rPr>
          <w:rFonts w:ascii="Times New Roman" w:hAnsi="Times New Roman" w:cs="Times New Roman"/>
          <w:color w:val="333333"/>
          <w:sz w:val="24"/>
          <w:szCs w:val="24"/>
          <w:shd w:val="clear" w:color="auto" w:fill="F7FAFC"/>
        </w:rPr>
        <w:t xml:space="preserve">информация о фактах регистрации автомототранспортных средств и сведений </w:t>
      </w:r>
      <w:proofErr w:type="gramStart"/>
      <w:r w:rsidRPr="003B4160">
        <w:rPr>
          <w:rFonts w:ascii="Times New Roman" w:hAnsi="Times New Roman" w:cs="Times New Roman"/>
          <w:color w:val="333333"/>
          <w:sz w:val="24"/>
          <w:szCs w:val="24"/>
          <w:shd w:val="clear" w:color="auto" w:fill="F7FAFC"/>
        </w:rPr>
        <w:t>о</w:t>
      </w:r>
      <w:proofErr w:type="gramEnd"/>
      <w:r w:rsidRPr="003B4160">
        <w:rPr>
          <w:rFonts w:ascii="Times New Roman" w:hAnsi="Times New Roman" w:cs="Times New Roman"/>
          <w:color w:val="333333"/>
          <w:sz w:val="24"/>
          <w:szCs w:val="24"/>
          <w:shd w:val="clear" w:color="auto" w:fill="F7FAFC"/>
        </w:rPr>
        <w:t xml:space="preserve"> их владельцах в ФНС России </w:t>
      </w:r>
      <w:r w:rsidRPr="003B4160">
        <w:rPr>
          <w:rFonts w:ascii="Times New Roman" w:hAnsi="Times New Roman" w:cs="Times New Roman"/>
          <w:sz w:val="24"/>
          <w:szCs w:val="24"/>
        </w:rPr>
        <w:t>(при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8) в органе Федеральной службы судебных приставов:</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lastRenderedPageBreak/>
        <w:t>сведения о нахождении должника по алиментным обязательствам в исполнительно-процессуальном розыске, в т.ч. о том, что в месячный срок место нахождения разыскиваемого должника не установлено (при технической реализации);</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9) в органе Федеральной службы исполнения наказаний и других соответствующих федеральных органах:</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proofErr w:type="gramStart"/>
      <w:r w:rsidRPr="003B4160">
        <w:rPr>
          <w:rFonts w:ascii="Times New Roman" w:hAnsi="Times New Roman" w:cs="Times New Roman"/>
          <w:sz w:val="24"/>
          <w:szCs w:val="24"/>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roofErr w:type="gramEnd"/>
    </w:p>
    <w:p w:rsidR="006E67B2" w:rsidRPr="003B4160" w:rsidRDefault="006E67B2" w:rsidP="001D42AE">
      <w:pPr>
        <w:autoSpaceDE w:val="0"/>
        <w:autoSpaceDN w:val="0"/>
        <w:adjustRightInd w:val="0"/>
        <w:spacing w:after="0" w:line="240" w:lineRule="auto"/>
        <w:ind w:left="851" w:right="-284" w:firstLine="709"/>
        <w:jc w:val="both"/>
        <w:outlineLvl w:val="1"/>
        <w:rPr>
          <w:rFonts w:ascii="Times New Roman" w:hAnsi="Times New Roman" w:cs="Times New Roman"/>
          <w:sz w:val="24"/>
          <w:szCs w:val="24"/>
        </w:rPr>
      </w:pPr>
      <w:r w:rsidRPr="003B4160">
        <w:rPr>
          <w:rFonts w:ascii="Times New Roman" w:hAnsi="Times New Roman" w:cs="Times New Roman"/>
          <w:sz w:val="24"/>
          <w:szCs w:val="24"/>
        </w:rPr>
        <w:t xml:space="preserve">сведения из Единого государственного реестра юридических лиц; </w:t>
      </w:r>
    </w:p>
    <w:p w:rsidR="006E67B2" w:rsidRPr="003B4160" w:rsidRDefault="006E67B2" w:rsidP="001D42AE">
      <w:pPr>
        <w:autoSpaceDE w:val="0"/>
        <w:autoSpaceDN w:val="0"/>
        <w:adjustRightInd w:val="0"/>
        <w:spacing w:after="0" w:line="240" w:lineRule="auto"/>
        <w:ind w:left="851" w:right="-284" w:firstLine="709"/>
        <w:jc w:val="both"/>
        <w:outlineLvl w:val="1"/>
        <w:rPr>
          <w:rFonts w:ascii="Times New Roman" w:hAnsi="Times New Roman" w:cs="Times New Roman"/>
          <w:sz w:val="24"/>
          <w:szCs w:val="24"/>
        </w:rPr>
      </w:pPr>
      <w:r w:rsidRPr="003B4160">
        <w:rPr>
          <w:rFonts w:ascii="Times New Roman" w:hAnsi="Times New Roman" w:cs="Times New Roman"/>
          <w:sz w:val="24"/>
          <w:szCs w:val="24"/>
        </w:rPr>
        <w:t>сведения из Единого государственного реестра индивидуальных предпринимателей;</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10) в Фонде социального страхования:</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документы (сведения) о сумме выплат застрахованному лицу;</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rPr>
        <w:t>11) в Федеральной службе государственной регистрации, кадастра и картографии:</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w:t>
      </w:r>
    </w:p>
    <w:p w:rsidR="006E67B2" w:rsidRPr="003B4160" w:rsidRDefault="006E67B2" w:rsidP="001D42AE">
      <w:pPr>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12) </w:t>
      </w:r>
      <w:r w:rsidR="007A45DD">
        <w:rPr>
          <w:rFonts w:ascii="Times New Roman" w:hAnsi="Times New Roman" w:cs="Times New Roman"/>
          <w:sz w:val="24"/>
          <w:szCs w:val="24"/>
        </w:rPr>
        <w:t>в органах</w:t>
      </w:r>
      <w:r w:rsidRPr="003B4160">
        <w:rPr>
          <w:rFonts w:ascii="Times New Roman" w:hAnsi="Times New Roman" w:cs="Times New Roman"/>
          <w:sz w:val="24"/>
          <w:szCs w:val="24"/>
        </w:rPr>
        <w:t xml:space="preserve">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w:t>
      </w:r>
    </w:p>
    <w:p w:rsidR="006E67B2" w:rsidRPr="003B4160" w:rsidRDefault="006E67B2" w:rsidP="001D42AE">
      <w:pPr>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rPr>
        <w:t xml:space="preserve">  </w:t>
      </w:r>
      <w:r w:rsidRPr="003B4160">
        <w:rPr>
          <w:rFonts w:ascii="Times New Roman" w:hAnsi="Times New Roman" w:cs="Times New Roman"/>
          <w:sz w:val="24"/>
          <w:szCs w:val="24"/>
        </w:rPr>
        <w:tab/>
      </w:r>
      <w:r w:rsidRPr="003B4160">
        <w:rPr>
          <w:rFonts w:ascii="Times New Roman" w:hAnsi="Times New Roman" w:cs="Times New Roman"/>
          <w:sz w:val="24"/>
          <w:szCs w:val="24"/>
          <w:lang w:eastAsia="ru-RU"/>
        </w:rPr>
        <w:t xml:space="preserve">-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3B4160">
        <w:rPr>
          <w:rFonts w:ascii="Times New Roman" w:hAnsi="Times New Roman" w:cs="Times New Roman"/>
          <w:sz w:val="24"/>
          <w:szCs w:val="24"/>
          <w:lang w:eastAsia="ru-RU"/>
        </w:rPr>
        <w:t>пп</w:t>
      </w:r>
      <w:proofErr w:type="spellEnd"/>
      <w:r w:rsidRPr="003B4160">
        <w:rPr>
          <w:rFonts w:ascii="Times New Roman" w:hAnsi="Times New Roman" w:cs="Times New Roman"/>
          <w:sz w:val="24"/>
          <w:szCs w:val="24"/>
          <w:lang w:eastAsia="ru-RU"/>
        </w:rPr>
        <w:t xml:space="preserve">. 1 п. 2 ст. 57 Жилищного кодекса РФ); </w:t>
      </w:r>
    </w:p>
    <w:p w:rsidR="006E67B2" w:rsidRPr="003B4160" w:rsidRDefault="006E67B2" w:rsidP="001D42AE">
      <w:pPr>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договор коммерческого найма, ордер, решение о предоставлении жилого помещения по договору социального найма) </w:t>
      </w:r>
      <w:r w:rsidRPr="003B4160">
        <w:rPr>
          <w:rFonts w:ascii="Times New Roman" w:hAnsi="Times New Roman" w:cs="Times New Roman"/>
          <w:sz w:val="24"/>
          <w:szCs w:val="24"/>
        </w:rPr>
        <w:t>(при технической реализации)</w:t>
      </w:r>
      <w:r w:rsidRPr="003B4160">
        <w:rPr>
          <w:rFonts w:ascii="Times New Roman" w:hAnsi="Times New Roman" w:cs="Times New Roman"/>
          <w:sz w:val="24"/>
          <w:szCs w:val="24"/>
          <w:lang w:eastAsia="ru-RU"/>
        </w:rPr>
        <w:t>;</w:t>
      </w:r>
    </w:p>
    <w:p w:rsidR="006E67B2" w:rsidRPr="003B4160" w:rsidRDefault="006E67B2" w:rsidP="001D42AE">
      <w:pPr>
        <w:autoSpaceDE w:val="0"/>
        <w:autoSpaceDN w:val="0"/>
        <w:adjustRightInd w:val="0"/>
        <w:spacing w:after="0" w:line="240" w:lineRule="auto"/>
        <w:ind w:left="851" w:right="-284" w:firstLine="708"/>
        <w:jc w:val="both"/>
        <w:outlineLvl w:val="1"/>
        <w:rPr>
          <w:rFonts w:ascii="Times New Roman" w:hAnsi="Times New Roman" w:cs="Times New Roman"/>
          <w:sz w:val="24"/>
          <w:szCs w:val="24"/>
        </w:rPr>
      </w:pPr>
      <w:r w:rsidRPr="003B4160">
        <w:rPr>
          <w:rFonts w:ascii="Times New Roman" w:hAnsi="Times New Roman" w:cs="Times New Roman"/>
          <w:sz w:val="24"/>
          <w:szCs w:val="24"/>
          <w:lang w:eastAsia="ru-RU"/>
        </w:rPr>
        <w:t>- сведения из филиала ГУП «</w:t>
      </w:r>
      <w:proofErr w:type="spellStart"/>
      <w:r w:rsidRPr="003B4160">
        <w:rPr>
          <w:rFonts w:ascii="Times New Roman" w:hAnsi="Times New Roman" w:cs="Times New Roman"/>
          <w:sz w:val="24"/>
          <w:szCs w:val="24"/>
          <w:lang w:eastAsia="ru-RU"/>
        </w:rPr>
        <w:t>Леноблинвентаризация</w:t>
      </w:r>
      <w:proofErr w:type="spellEnd"/>
      <w:r w:rsidRPr="003B4160">
        <w:rPr>
          <w:rFonts w:ascii="Times New Roman" w:hAnsi="Times New Roman" w:cs="Times New Roman"/>
          <w:sz w:val="24"/>
          <w:szCs w:val="24"/>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(а также посредством бумажных запросов или электронной почты) </w:t>
      </w:r>
      <w:r w:rsidRPr="003B4160">
        <w:rPr>
          <w:rFonts w:ascii="Times New Roman" w:hAnsi="Times New Roman" w:cs="Times New Roman"/>
          <w:sz w:val="24"/>
          <w:szCs w:val="24"/>
        </w:rPr>
        <w:t>(при технической реализации).</w:t>
      </w:r>
    </w:p>
    <w:p w:rsidR="006E67B2" w:rsidRPr="003B4160" w:rsidRDefault="006E67B2" w:rsidP="001D42AE">
      <w:pPr>
        <w:suppressAutoHyphens/>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bCs/>
          <w:sz w:val="24"/>
          <w:szCs w:val="24"/>
        </w:rPr>
        <w:t xml:space="preserve">При отсутствии технической возможности на момент запроса документов (сведений), указанных в настоящем подпункте, </w:t>
      </w:r>
      <w:r w:rsidRPr="003B4160">
        <w:rPr>
          <w:rFonts w:ascii="Times New Roman" w:hAnsi="Times New Roman" w:cs="Times New Roman"/>
          <w:sz w:val="24"/>
          <w:szCs w:val="24"/>
        </w:rPr>
        <w:t xml:space="preserve">посредством автоматизированной  информационной системы межведомственного электронного взаимодействия Ленинградской области,  </w:t>
      </w:r>
      <w:r w:rsidRPr="003B4160">
        <w:rPr>
          <w:rFonts w:ascii="Times New Roman" w:hAnsi="Times New Roman" w:cs="Times New Roman"/>
          <w:bCs/>
          <w:sz w:val="24"/>
          <w:szCs w:val="24"/>
        </w:rPr>
        <w:t>д</w:t>
      </w:r>
      <w:r w:rsidRPr="003B4160">
        <w:rPr>
          <w:rFonts w:ascii="Times New Roman" w:hAnsi="Times New Roman" w:cs="Times New Roman"/>
          <w:sz w:val="24"/>
          <w:szCs w:val="24"/>
        </w:rPr>
        <w:t>окументы (сведения) запрашиваются  на бумажном носителе.</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2.7.1. Заявитель вправе представить документы (сведения), указанные в пункте 2.7 настоящего регламента, по собственной инициативе.</w:t>
      </w:r>
      <w:ins w:id="1" w:author="Олеся Евгеньевна Кравцова" w:date="2022-02-16T12:06:00Z">
        <w:r w:rsidRPr="003B4160">
          <w:rPr>
            <w:rFonts w:ascii="Times New Roman" w:hAnsi="Times New Roman" w:cs="Times New Roman"/>
            <w:sz w:val="24"/>
            <w:szCs w:val="24"/>
            <w:lang w:eastAsia="ru-RU"/>
          </w:rPr>
          <w:t xml:space="preserve"> </w:t>
        </w:r>
      </w:ins>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2.7.2. При предоставлении муниципальной услуги запрещается требовать от заявителя:</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3B4160">
        <w:rPr>
          <w:rFonts w:ascii="Times New Roman" w:hAnsi="Times New Roman" w:cs="Times New Roman"/>
          <w:sz w:val="24"/>
          <w:szCs w:val="24"/>
          <w:lang w:eastAsia="ru-RU"/>
        </w:rPr>
        <w:t>и(</w:t>
      </w:r>
      <w:proofErr w:type="gramEnd"/>
      <w:r w:rsidRPr="003B4160">
        <w:rPr>
          <w:rFonts w:ascii="Times New Roman" w:hAnsi="Times New Roman" w:cs="Times New Roman"/>
          <w:sz w:val="24"/>
          <w:szCs w:val="24"/>
          <w:lang w:eastAsia="ru-RU"/>
        </w:rPr>
        <w:t xml:space="preserve">или) подведомственных </w:t>
      </w:r>
      <w:r w:rsidRPr="003B4160">
        <w:rPr>
          <w:rFonts w:ascii="Times New Roman" w:hAnsi="Times New Roman" w:cs="Times New Roman"/>
          <w:sz w:val="24"/>
          <w:szCs w:val="24"/>
          <w:lang w:eastAsia="ru-RU"/>
        </w:rPr>
        <w:lastRenderedPageBreak/>
        <w:t xml:space="preserve">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3B4160">
          <w:rPr>
            <w:rFonts w:ascii="Times New Roman" w:hAnsi="Times New Roman" w:cs="Times New Roman"/>
            <w:sz w:val="24"/>
            <w:szCs w:val="24"/>
            <w:lang w:eastAsia="ru-RU"/>
          </w:rPr>
          <w:t>части 6 статьи 7</w:t>
        </w:r>
      </w:hyperlink>
      <w:r w:rsidRPr="003B4160">
        <w:rPr>
          <w:rFonts w:ascii="Times New Roman" w:hAnsi="Times New Roman" w:cs="Times New Roman"/>
          <w:sz w:val="24"/>
          <w:szCs w:val="24"/>
          <w:lang w:eastAsia="ru-RU"/>
        </w:rPr>
        <w:t xml:space="preserve"> Федерального закона от 27 июля 2010 года № 210-ФЗ;</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3B4160">
          <w:rPr>
            <w:rFonts w:ascii="Times New Roman" w:hAnsi="Times New Roman" w:cs="Times New Roman"/>
            <w:sz w:val="24"/>
            <w:szCs w:val="24"/>
            <w:lang w:eastAsia="ru-RU"/>
          </w:rPr>
          <w:t>части 1 статьи 9</w:t>
        </w:r>
      </w:hyperlink>
      <w:r w:rsidRPr="003B4160">
        <w:rPr>
          <w:rFonts w:ascii="Times New Roman" w:hAnsi="Times New Roman" w:cs="Times New Roman"/>
          <w:sz w:val="24"/>
          <w:szCs w:val="24"/>
          <w:lang w:eastAsia="ru-RU"/>
        </w:rPr>
        <w:t xml:space="preserve"> Федерального закона № 210-ФЗ;</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представления документов и информации, отсутствие </w:t>
      </w:r>
      <w:proofErr w:type="gramStart"/>
      <w:r w:rsidRPr="003B4160">
        <w:rPr>
          <w:rFonts w:ascii="Times New Roman" w:hAnsi="Times New Roman" w:cs="Times New Roman"/>
          <w:sz w:val="24"/>
          <w:szCs w:val="24"/>
          <w:lang w:eastAsia="ru-RU"/>
        </w:rPr>
        <w:t>и(</w:t>
      </w:r>
      <w:proofErr w:type="gramEnd"/>
      <w:r w:rsidRPr="003B4160">
        <w:rPr>
          <w:rFonts w:ascii="Times New Roman" w:hAnsi="Times New Roman" w:cs="Times New Roman"/>
          <w:sz w:val="24"/>
          <w:szCs w:val="24"/>
          <w:lang w:eastAsia="ru-RU"/>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3B4160">
          <w:rPr>
            <w:rFonts w:ascii="Times New Roman" w:hAnsi="Times New Roman" w:cs="Times New Roman"/>
            <w:sz w:val="24"/>
            <w:szCs w:val="24"/>
            <w:lang w:eastAsia="ru-RU"/>
          </w:rPr>
          <w:t>пунктом 4 части 1 статьи 7</w:t>
        </w:r>
      </w:hyperlink>
      <w:r w:rsidRPr="003B4160">
        <w:rPr>
          <w:rFonts w:ascii="Times New Roman" w:hAnsi="Times New Roman" w:cs="Times New Roman"/>
          <w:sz w:val="24"/>
          <w:szCs w:val="24"/>
          <w:lang w:eastAsia="ru-RU"/>
        </w:rPr>
        <w:t xml:space="preserve"> Федерального закона № 210-ФЗ.</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3B4160">
          <w:rPr>
            <w:rFonts w:ascii="Times New Roman" w:hAnsi="Times New Roman" w:cs="Times New Roman"/>
            <w:sz w:val="24"/>
            <w:szCs w:val="24"/>
            <w:lang w:eastAsia="ru-RU"/>
          </w:rPr>
          <w:t>пунктом 7.2 части 1 статьи 16</w:t>
        </w:r>
      </w:hyperlink>
      <w:r w:rsidRPr="003B4160">
        <w:rPr>
          <w:rFonts w:ascii="Times New Roman" w:hAnsi="Times New Roman" w:cs="Times New Roman"/>
          <w:sz w:val="24"/>
          <w:szCs w:val="24"/>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2.7.3.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3B4160">
        <w:rPr>
          <w:rFonts w:ascii="Times New Roman" w:hAnsi="Times New Roman" w:cs="Times New Roman"/>
          <w:sz w:val="24"/>
          <w:szCs w:val="24"/>
          <w:lang w:eastAsia="ru-RU"/>
        </w:rPr>
        <w:t>запрос</w:t>
      </w:r>
      <w:proofErr w:type="gramEnd"/>
      <w:r w:rsidRPr="003B4160">
        <w:rPr>
          <w:rFonts w:ascii="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B4160">
        <w:rPr>
          <w:rFonts w:ascii="Times New Roman" w:hAnsi="Times New Roman" w:cs="Times New Roman"/>
          <w:sz w:val="24"/>
          <w:szCs w:val="24"/>
          <w:lang w:eastAsia="ru-RU"/>
        </w:rPr>
        <w:t xml:space="preserve"> заявителя о проведенных мероприятиях.</w:t>
      </w:r>
    </w:p>
    <w:p w:rsidR="006E67B2" w:rsidRPr="003B4160" w:rsidRDefault="006E67B2" w:rsidP="001D42AE">
      <w:pPr>
        <w:pStyle w:val="ConsPlusTitle"/>
        <w:ind w:left="851" w:right="-284"/>
        <w:jc w:val="center"/>
      </w:pPr>
      <w:r w:rsidRPr="003B4160">
        <w:t>Исчерпывающий перечень оснований для приостановления</w:t>
      </w:r>
    </w:p>
    <w:p w:rsidR="006E67B2" w:rsidRPr="003B4160" w:rsidRDefault="006E67B2" w:rsidP="001D42AE">
      <w:pPr>
        <w:pStyle w:val="ConsPlusTitle"/>
        <w:ind w:left="851" w:right="-284"/>
        <w:jc w:val="center"/>
      </w:pPr>
      <w:r w:rsidRPr="003B4160">
        <w:t xml:space="preserve">предоставления муниципальной услуги с указанием </w:t>
      </w:r>
      <w:proofErr w:type="gramStart"/>
      <w:r w:rsidRPr="003B4160">
        <w:t>допустимых</w:t>
      </w:r>
      <w:proofErr w:type="gramEnd"/>
    </w:p>
    <w:p w:rsidR="006E67B2" w:rsidRPr="003B4160" w:rsidRDefault="006E67B2" w:rsidP="001D42AE">
      <w:pPr>
        <w:pStyle w:val="ConsPlusTitle"/>
        <w:ind w:left="851" w:right="-284"/>
        <w:jc w:val="center"/>
      </w:pPr>
      <w:r w:rsidRPr="003B4160">
        <w:t>сроков приостановления в случае, если возможность</w:t>
      </w:r>
    </w:p>
    <w:p w:rsidR="006E67B2" w:rsidRPr="003B4160" w:rsidRDefault="006E67B2" w:rsidP="001D42AE">
      <w:pPr>
        <w:pStyle w:val="ConsPlusTitle"/>
        <w:ind w:left="851" w:right="-284"/>
        <w:jc w:val="center"/>
      </w:pPr>
      <w:r w:rsidRPr="003B4160">
        <w:t>приостановления предоставления муниципальной услуги</w:t>
      </w:r>
    </w:p>
    <w:p w:rsidR="006E67B2" w:rsidRPr="003B4160" w:rsidRDefault="006E67B2" w:rsidP="001D42AE">
      <w:pPr>
        <w:pStyle w:val="ConsPlusTitle"/>
        <w:ind w:left="851" w:right="-284"/>
        <w:jc w:val="center"/>
      </w:pPr>
      <w:proofErr w:type="gramStart"/>
      <w:r w:rsidRPr="003B4160">
        <w:t>предусмотрена</w:t>
      </w:r>
      <w:proofErr w:type="gramEnd"/>
      <w:r w:rsidRPr="003B4160">
        <w:t xml:space="preserve"> действующим законодательством</w:t>
      </w: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2.8. Основания для приостановления предоставления муниципальной услуги. </w:t>
      </w:r>
    </w:p>
    <w:p w:rsidR="006E67B2" w:rsidRPr="003B4160" w:rsidRDefault="006E67B2" w:rsidP="001D42AE">
      <w:pPr>
        <w:tabs>
          <w:tab w:val="left" w:pos="142"/>
          <w:tab w:val="left" w:pos="284"/>
        </w:tabs>
        <w:spacing w:after="0" w:line="240" w:lineRule="auto"/>
        <w:ind w:left="851" w:right="-284" w:firstLine="426"/>
        <w:jc w:val="both"/>
        <w:rPr>
          <w:rFonts w:ascii="Times New Roman" w:hAnsi="Times New Roman" w:cs="Times New Roman"/>
          <w:sz w:val="24"/>
          <w:szCs w:val="24"/>
        </w:rPr>
      </w:pPr>
      <w:r w:rsidRPr="003B4160">
        <w:rPr>
          <w:rFonts w:ascii="Times New Roman" w:hAnsi="Times New Roman" w:cs="Times New Roman"/>
          <w:sz w:val="24"/>
          <w:szCs w:val="24"/>
        </w:rPr>
        <w:t xml:space="preserve">Основанием для приостановления предоставления </w:t>
      </w:r>
      <w:r w:rsidRPr="003B4160">
        <w:rPr>
          <w:rFonts w:ascii="Times New Roman" w:hAnsi="Times New Roman" w:cs="Times New Roman"/>
          <w:sz w:val="24"/>
          <w:szCs w:val="24"/>
          <w:lang w:eastAsia="ru-RU"/>
        </w:rPr>
        <w:t>муниципальной</w:t>
      </w:r>
      <w:r w:rsidRPr="003B4160">
        <w:rPr>
          <w:rFonts w:ascii="Times New Roman" w:hAnsi="Times New Roman" w:cs="Times New Roman"/>
          <w:sz w:val="24"/>
          <w:szCs w:val="24"/>
        </w:rPr>
        <w:t xml:space="preserve"> услуги является не поступление в ОМСУ ответа на межведомственный запрос по истечении 5 рабочих дней, следующих за днем направления соответствующего запроса ОМСУ/Организация посредством автоматизированной информационной системы межведомственного электронного взаимодействия Ленинградской области (далее – АИС "</w:t>
      </w:r>
      <w:proofErr w:type="spellStart"/>
      <w:r w:rsidRPr="003B4160">
        <w:rPr>
          <w:rFonts w:ascii="Times New Roman" w:hAnsi="Times New Roman" w:cs="Times New Roman"/>
          <w:sz w:val="24"/>
          <w:szCs w:val="24"/>
        </w:rPr>
        <w:t>Межвед</w:t>
      </w:r>
      <w:proofErr w:type="spellEnd"/>
      <w:r w:rsidRPr="003B4160">
        <w:rPr>
          <w:rFonts w:ascii="Times New Roman" w:hAnsi="Times New Roman" w:cs="Times New Roman"/>
          <w:sz w:val="24"/>
          <w:szCs w:val="24"/>
        </w:rPr>
        <w:t xml:space="preserve"> ЛО").</w:t>
      </w:r>
    </w:p>
    <w:p w:rsidR="006E67B2" w:rsidRPr="003B4160" w:rsidRDefault="006E67B2" w:rsidP="001D42AE">
      <w:pPr>
        <w:tabs>
          <w:tab w:val="left" w:pos="142"/>
          <w:tab w:val="left" w:pos="284"/>
        </w:tabs>
        <w:spacing w:after="0" w:line="240" w:lineRule="auto"/>
        <w:ind w:left="851" w:right="-284" w:firstLine="426"/>
        <w:jc w:val="both"/>
        <w:rPr>
          <w:rFonts w:ascii="Times New Roman" w:hAnsi="Times New Roman" w:cs="Times New Roman"/>
          <w:sz w:val="24"/>
          <w:szCs w:val="24"/>
        </w:rPr>
      </w:pPr>
      <w:r w:rsidRPr="003B4160">
        <w:rPr>
          <w:rFonts w:ascii="Times New Roman" w:hAnsi="Times New Roman" w:cs="Times New Roman"/>
          <w:sz w:val="24"/>
          <w:szCs w:val="24"/>
        </w:rPr>
        <w:t>При не поступлении в указанный срок запрашиваемых документов (сведений) должностное лицо ОМСУ/Организация, ответственное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 по форме согласно приложению №6 к настоящему регламенту, согласовывает его и подписывает у главы ОМСУ/Организации.</w:t>
      </w:r>
    </w:p>
    <w:p w:rsidR="006E67B2" w:rsidRPr="003B4160" w:rsidRDefault="006E67B2" w:rsidP="001D42AE">
      <w:pPr>
        <w:tabs>
          <w:tab w:val="left" w:pos="142"/>
          <w:tab w:val="left" w:pos="284"/>
        </w:tabs>
        <w:spacing w:after="0" w:line="240" w:lineRule="auto"/>
        <w:ind w:left="851" w:right="-284" w:firstLine="426"/>
        <w:jc w:val="both"/>
        <w:rPr>
          <w:rFonts w:ascii="Times New Roman" w:hAnsi="Times New Roman" w:cs="Times New Roman"/>
          <w:sz w:val="24"/>
          <w:szCs w:val="24"/>
        </w:rPr>
      </w:pPr>
      <w:r w:rsidRPr="003B4160">
        <w:rPr>
          <w:rFonts w:ascii="Times New Roman" w:hAnsi="Times New Roman" w:cs="Times New Roman"/>
          <w:sz w:val="24"/>
          <w:szCs w:val="24"/>
        </w:rPr>
        <w:lastRenderedPageBreak/>
        <w:t>Срок подготовки и направления заявителю уведомления не должен превышать 2 рабочих дней со дня истечения 5 рабочих дней, следующих за днем направления соответствующего запроса.</w:t>
      </w:r>
    </w:p>
    <w:p w:rsidR="006E67B2" w:rsidRPr="003B4160" w:rsidRDefault="006E67B2" w:rsidP="001D42AE">
      <w:pPr>
        <w:tabs>
          <w:tab w:val="left" w:pos="142"/>
          <w:tab w:val="left" w:pos="284"/>
        </w:tabs>
        <w:spacing w:after="0" w:line="240" w:lineRule="auto"/>
        <w:ind w:left="851" w:right="-284" w:firstLine="426"/>
        <w:jc w:val="both"/>
        <w:rPr>
          <w:rFonts w:ascii="Times New Roman" w:hAnsi="Times New Roman" w:cs="Times New Roman"/>
          <w:sz w:val="24"/>
          <w:szCs w:val="24"/>
        </w:rPr>
      </w:pPr>
      <w:r w:rsidRPr="003B4160">
        <w:rPr>
          <w:rFonts w:ascii="Times New Roman" w:hAnsi="Times New Roman" w:cs="Times New Roman"/>
          <w:sz w:val="24"/>
          <w:szCs w:val="24"/>
        </w:rPr>
        <w:t>Предоставление услуги приостанавливается не более чем на 30 календарных дней.</w:t>
      </w:r>
    </w:p>
    <w:p w:rsidR="006E67B2" w:rsidRPr="003B4160" w:rsidRDefault="006E67B2" w:rsidP="001D42AE">
      <w:pPr>
        <w:tabs>
          <w:tab w:val="left" w:pos="142"/>
          <w:tab w:val="left" w:pos="284"/>
        </w:tabs>
        <w:spacing w:after="0" w:line="240" w:lineRule="auto"/>
        <w:ind w:left="851" w:right="-284" w:firstLine="426"/>
        <w:jc w:val="both"/>
        <w:rPr>
          <w:rFonts w:ascii="Times New Roman" w:hAnsi="Times New Roman" w:cs="Times New Roman"/>
          <w:sz w:val="24"/>
          <w:szCs w:val="24"/>
        </w:rPr>
      </w:pPr>
      <w:r w:rsidRPr="003B4160">
        <w:rPr>
          <w:rFonts w:ascii="Times New Roman" w:hAnsi="Times New Roman" w:cs="Times New Roman"/>
          <w:sz w:val="24"/>
          <w:szCs w:val="24"/>
        </w:rPr>
        <w:t>Должностное лицо, ответственное за делопроизводство, направляет заявителю уведомление в электронной форме через АИС "</w:t>
      </w:r>
      <w:proofErr w:type="spellStart"/>
      <w:r w:rsidRPr="003B4160">
        <w:rPr>
          <w:rFonts w:ascii="Times New Roman" w:hAnsi="Times New Roman" w:cs="Times New Roman"/>
          <w:sz w:val="24"/>
          <w:szCs w:val="24"/>
        </w:rPr>
        <w:t>Межвед</w:t>
      </w:r>
      <w:proofErr w:type="spellEnd"/>
      <w:r w:rsidRPr="003B4160">
        <w:rPr>
          <w:rFonts w:ascii="Times New Roman" w:hAnsi="Times New Roman" w:cs="Times New Roman"/>
          <w:sz w:val="24"/>
          <w:szCs w:val="24"/>
        </w:rPr>
        <w:t xml:space="preserve"> ЛО",  либо в личный кабинет заявителя на ПГУ/ЕПГУ.</w:t>
      </w:r>
    </w:p>
    <w:p w:rsidR="006E67B2" w:rsidRPr="003B4160" w:rsidRDefault="006E67B2" w:rsidP="001D42AE">
      <w:pPr>
        <w:tabs>
          <w:tab w:val="left" w:pos="142"/>
          <w:tab w:val="left" w:pos="284"/>
        </w:tabs>
        <w:spacing w:after="0" w:line="240" w:lineRule="auto"/>
        <w:ind w:left="851" w:right="-284" w:firstLine="426"/>
        <w:jc w:val="both"/>
        <w:rPr>
          <w:rFonts w:ascii="Times New Roman" w:hAnsi="Times New Roman" w:cs="Times New Roman"/>
          <w:sz w:val="24"/>
          <w:szCs w:val="24"/>
        </w:rPr>
      </w:pPr>
      <w:r w:rsidRPr="003B4160">
        <w:rPr>
          <w:rFonts w:ascii="Times New Roman" w:hAnsi="Times New Roman" w:cs="Times New Roman"/>
          <w:sz w:val="24"/>
          <w:szCs w:val="24"/>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регламента, со дня их поступления в ОМСУ/Организации.</w:t>
      </w:r>
    </w:p>
    <w:p w:rsidR="006E67B2" w:rsidRPr="003B4160" w:rsidRDefault="006E67B2" w:rsidP="001D42AE">
      <w:pPr>
        <w:tabs>
          <w:tab w:val="left" w:pos="142"/>
          <w:tab w:val="left" w:pos="284"/>
        </w:tabs>
        <w:spacing w:after="0" w:line="240" w:lineRule="auto"/>
        <w:ind w:left="851" w:right="-284" w:firstLine="426"/>
        <w:jc w:val="center"/>
        <w:rPr>
          <w:rFonts w:ascii="Times New Roman" w:hAnsi="Times New Roman" w:cs="Times New Roman"/>
          <w:sz w:val="24"/>
          <w:szCs w:val="24"/>
        </w:rPr>
      </w:pPr>
      <w:r w:rsidRPr="003B4160">
        <w:rPr>
          <w:rFonts w:ascii="Times New Roman" w:eastAsia="Times New Roman" w:hAnsi="Times New Roman" w:cs="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6E67B2" w:rsidRPr="003B4160" w:rsidRDefault="006E67B2" w:rsidP="001D42AE">
      <w:pPr>
        <w:tabs>
          <w:tab w:val="left" w:pos="142"/>
          <w:tab w:val="left" w:pos="284"/>
        </w:tabs>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hAnsi="Times New Roman" w:cs="Times New Roman"/>
          <w:sz w:val="24"/>
          <w:szCs w:val="24"/>
          <w:lang w:eastAsia="ru-RU"/>
        </w:rPr>
        <w:t xml:space="preserve">2.9. </w:t>
      </w:r>
      <w:r w:rsidRPr="003B4160">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sz w:val="24"/>
          <w:szCs w:val="24"/>
          <w:lang w:eastAsia="ru-RU"/>
        </w:rPr>
        <w:t xml:space="preserve">1) заявление </w:t>
      </w:r>
      <w:r w:rsidRPr="003B4160">
        <w:rPr>
          <w:rFonts w:ascii="Times New Roman" w:eastAsia="Times New Roman" w:hAnsi="Times New Roman" w:cs="Times New Roman"/>
          <w:color w:val="000000"/>
          <w:sz w:val="24"/>
          <w:szCs w:val="24"/>
          <w:lang w:eastAsia="ru-RU"/>
        </w:rPr>
        <w:t xml:space="preserve"> подано в ОМСУ/организацию, в </w:t>
      </w:r>
      <w:proofErr w:type="gramStart"/>
      <w:r w:rsidRPr="003B4160">
        <w:rPr>
          <w:rFonts w:ascii="Times New Roman" w:eastAsia="Times New Roman" w:hAnsi="Times New Roman" w:cs="Times New Roman"/>
          <w:color w:val="000000"/>
          <w:sz w:val="24"/>
          <w:szCs w:val="24"/>
          <w:lang w:eastAsia="ru-RU"/>
        </w:rPr>
        <w:t>полномочия</w:t>
      </w:r>
      <w:proofErr w:type="gramEnd"/>
      <w:r w:rsidRPr="003B4160">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 </w:t>
      </w:r>
    </w:p>
    <w:p w:rsidR="006E67B2" w:rsidRPr="003B4160" w:rsidRDefault="006E67B2" w:rsidP="001D42AE">
      <w:pPr>
        <w:tabs>
          <w:tab w:val="left" w:pos="142"/>
          <w:tab w:val="left" w:pos="284"/>
        </w:tabs>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color w:val="000000"/>
          <w:sz w:val="24"/>
          <w:szCs w:val="24"/>
          <w:lang w:eastAsia="ru-RU"/>
        </w:rPr>
        <w:t>2) з</w:t>
      </w:r>
      <w:r w:rsidRPr="003B4160">
        <w:rPr>
          <w:rFonts w:ascii="Times New Roman" w:eastAsia="Times New Roman" w:hAnsi="Times New Roman" w:cs="Times New Roman"/>
          <w:sz w:val="24"/>
          <w:szCs w:val="24"/>
          <w:lang w:eastAsia="ru-RU"/>
        </w:rPr>
        <w:t>аявление подано лицом, не уполномоченным на осуществление таких действий;</w:t>
      </w:r>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sz w:val="24"/>
          <w:szCs w:val="24"/>
          <w:lang w:eastAsia="ru-RU"/>
        </w:rPr>
        <w:t xml:space="preserve">4) </w:t>
      </w:r>
      <w:r w:rsidRPr="003B4160">
        <w:rPr>
          <w:rFonts w:ascii="Times New Roman" w:eastAsia="Times New Roman" w:hAnsi="Times New Roman" w:cs="Times New Roman"/>
          <w:color w:val="000000"/>
          <w:sz w:val="24"/>
          <w:szCs w:val="24"/>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6E67B2" w:rsidRPr="003B4160" w:rsidRDefault="006E67B2" w:rsidP="001D42AE">
      <w:pPr>
        <w:autoSpaceDE w:val="0"/>
        <w:autoSpaceDN w:val="0"/>
        <w:adjustRightInd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6) представленные заявителем документы не отвечают требованиям, установленным административным регламентом.</w:t>
      </w:r>
    </w:p>
    <w:p w:rsidR="006E67B2" w:rsidRPr="003B4160" w:rsidRDefault="006E67B2" w:rsidP="001D42AE">
      <w:pPr>
        <w:autoSpaceDE w:val="0"/>
        <w:autoSpaceDN w:val="0"/>
        <w:adjustRightInd w:val="0"/>
        <w:spacing w:after="0" w:line="240" w:lineRule="auto"/>
        <w:ind w:left="851" w:right="-284" w:firstLine="540"/>
        <w:jc w:val="center"/>
        <w:rPr>
          <w:rFonts w:ascii="Times New Roman" w:hAnsi="Times New Roman" w:cs="Times New Roman"/>
          <w:b/>
          <w:sz w:val="24"/>
          <w:szCs w:val="24"/>
        </w:rPr>
      </w:pPr>
      <w:r w:rsidRPr="003B4160">
        <w:rPr>
          <w:rFonts w:ascii="Times New Roman" w:hAnsi="Times New Roman" w:cs="Times New Roman"/>
          <w:b/>
          <w:sz w:val="24"/>
          <w:szCs w:val="24"/>
        </w:rPr>
        <w:t>Исчерпывающий перечень оснований для отказа в предоставлении муниципальной услуги</w:t>
      </w:r>
    </w:p>
    <w:p w:rsidR="006E67B2" w:rsidRPr="003B4160" w:rsidRDefault="006E67B2" w:rsidP="001D42AE">
      <w:pPr>
        <w:tabs>
          <w:tab w:val="left" w:pos="142"/>
          <w:tab w:val="left" w:pos="284"/>
        </w:tabs>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hAnsi="Times New Roman" w:cs="Times New Roman"/>
          <w:sz w:val="24"/>
          <w:szCs w:val="24"/>
        </w:rPr>
        <w:t xml:space="preserve">2.10. </w:t>
      </w:r>
      <w:r w:rsidRPr="003B4160">
        <w:rPr>
          <w:rFonts w:ascii="Times New Roman" w:eastAsia="Times New Roman" w:hAnsi="Times New Roman" w:cs="Times New Roman"/>
          <w:sz w:val="24"/>
          <w:szCs w:val="24"/>
          <w:lang w:eastAsia="ru-RU"/>
        </w:rPr>
        <w:t>Исчерпывающий перечень оснований для отказа в предоставлении муниципальной услуги:</w:t>
      </w:r>
    </w:p>
    <w:p w:rsidR="006E67B2" w:rsidRPr="003B4160" w:rsidRDefault="006E67B2" w:rsidP="001D42AE">
      <w:pPr>
        <w:tabs>
          <w:tab w:val="left" w:pos="993"/>
        </w:tabs>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eastAsia="Times New Roman" w:hAnsi="Times New Roman" w:cs="Times New Roman"/>
          <w:sz w:val="24"/>
          <w:szCs w:val="24"/>
          <w:lang w:eastAsia="ru-RU"/>
        </w:rPr>
        <w:t xml:space="preserve">1) </w:t>
      </w:r>
      <w:r w:rsidRPr="003B4160">
        <w:rPr>
          <w:rFonts w:ascii="Times New Roman" w:hAnsi="Times New Roman" w:cs="Times New Roman"/>
          <w:sz w:val="24"/>
          <w:szCs w:val="24"/>
        </w:rPr>
        <w:t>не представлены документы, подтверждающие право соответствующих граждан состоять на учете в качестве нуждающихся в жилых помещениях, обязанность по предоставлению которых возложена на заявителя;</w:t>
      </w:r>
    </w:p>
    <w:p w:rsidR="006E67B2" w:rsidRPr="003B4160" w:rsidRDefault="006E67B2" w:rsidP="001D42AE">
      <w:pPr>
        <w:tabs>
          <w:tab w:val="left" w:pos="993"/>
        </w:tabs>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2)</w:t>
      </w:r>
      <w:r w:rsidRPr="003B4160">
        <w:rPr>
          <w:rFonts w:ascii="Times New Roman" w:hAnsi="Times New Roman" w:cs="Times New Roman"/>
          <w:sz w:val="24"/>
          <w:szCs w:val="24"/>
        </w:rPr>
        <w:tab/>
        <w:t xml:space="preserve">представлены документы, которые не подтверждают право соответствующих граждан состоять на учете в качестве нуждающихся в жилых помещениях, в том числе представленные заявителем документы </w:t>
      </w:r>
      <w:proofErr w:type="gramStart"/>
      <w:r w:rsidRPr="003B4160">
        <w:rPr>
          <w:rFonts w:ascii="Times New Roman" w:hAnsi="Times New Roman" w:cs="Times New Roman"/>
          <w:sz w:val="24"/>
          <w:szCs w:val="24"/>
        </w:rPr>
        <w:t>недействительны/ указанные в заявлении сведения недостоверны</w:t>
      </w:r>
      <w:proofErr w:type="gramEnd"/>
      <w:r w:rsidRPr="003B4160">
        <w:rPr>
          <w:rFonts w:ascii="Times New Roman" w:hAnsi="Times New Roman" w:cs="Times New Roman"/>
          <w:sz w:val="24"/>
          <w:szCs w:val="24"/>
        </w:rPr>
        <w:t xml:space="preserve">: </w:t>
      </w:r>
    </w:p>
    <w:p w:rsidR="006E67B2" w:rsidRPr="003B4160" w:rsidRDefault="006E67B2" w:rsidP="001D42AE">
      <w:pPr>
        <w:tabs>
          <w:tab w:val="left" w:pos="993"/>
        </w:tabs>
        <w:autoSpaceDE w:val="0"/>
        <w:autoSpaceDN w:val="0"/>
        <w:adjustRightInd w:val="0"/>
        <w:spacing w:after="0" w:line="240" w:lineRule="auto"/>
        <w:ind w:left="851" w:right="-284" w:firstLine="709"/>
        <w:contextualSpacing/>
        <w:jc w:val="both"/>
        <w:rPr>
          <w:rFonts w:ascii="Times New Roman" w:hAnsi="Times New Roman" w:cs="Times New Roman"/>
          <w:sz w:val="24"/>
          <w:szCs w:val="24"/>
        </w:rPr>
      </w:pPr>
      <w:r w:rsidRPr="003B4160">
        <w:rPr>
          <w:rFonts w:ascii="Times New Roman" w:hAnsi="Times New Roman" w:cs="Times New Roman"/>
          <w:sz w:val="24"/>
          <w:szCs w:val="24"/>
        </w:rPr>
        <w:t>3)</w:t>
      </w:r>
      <w:r w:rsidRPr="003B4160">
        <w:rPr>
          <w:rFonts w:ascii="Times New Roman" w:hAnsi="Times New Roman" w:cs="Times New Roman"/>
          <w:sz w:val="24"/>
          <w:szCs w:val="24"/>
        </w:rPr>
        <w:tab/>
        <w:t>отсутствие права на предоставление государственной услуги:</w:t>
      </w:r>
    </w:p>
    <w:p w:rsidR="006E67B2" w:rsidRPr="003B4160" w:rsidRDefault="006E67B2" w:rsidP="001D42AE">
      <w:pPr>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 </w:t>
      </w:r>
    </w:p>
    <w:p w:rsidR="006E67B2" w:rsidRPr="003B4160" w:rsidRDefault="006E67B2" w:rsidP="001D42AE">
      <w:pPr>
        <w:tabs>
          <w:tab w:val="left" w:pos="993"/>
        </w:tabs>
        <w:autoSpaceDE w:val="0"/>
        <w:autoSpaceDN w:val="0"/>
        <w:adjustRightInd w:val="0"/>
        <w:spacing w:after="0" w:line="240" w:lineRule="auto"/>
        <w:ind w:left="851" w:right="-284" w:firstLine="709"/>
        <w:contextualSpacing/>
        <w:jc w:val="both"/>
        <w:rPr>
          <w:rFonts w:ascii="Times New Roman" w:hAnsi="Times New Roman" w:cs="Times New Roman"/>
          <w:sz w:val="24"/>
          <w:szCs w:val="24"/>
        </w:rPr>
      </w:pPr>
      <w:r w:rsidRPr="003B4160">
        <w:rPr>
          <w:rFonts w:ascii="Times New Roman" w:hAnsi="Times New Roman" w:cs="Times New Roman"/>
          <w:sz w:val="24"/>
          <w:szCs w:val="24"/>
        </w:rPr>
        <w:t>-</w:t>
      </w:r>
      <w:r w:rsidRPr="003B4160">
        <w:rPr>
          <w:rFonts w:ascii="Times New Roman" w:hAnsi="Times New Roman" w:cs="Times New Roman"/>
          <w:sz w:val="24"/>
          <w:szCs w:val="24"/>
          <w:lang w:eastAsia="ru-RU"/>
        </w:rPr>
        <w:t xml:space="preserve"> 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предоставления им в установленном порядке от органа государственной власти или органа местного самоуправления земельного участка (кроме садового земельного участка) для строительства жилого дома, за исключением граждан, имеющих трех и более детей, а также иных категорий граждан, определенных федеральным законом, указом Президента Российской Федерации или законом субъекта Российской Федерации;</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не  относится к категории лиц, указанных в п.1.2.1 и в п.1.2.2.</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lastRenderedPageBreak/>
        <w:t>- ответ органа государственной власти или органа местного самоуправления</w:t>
      </w:r>
      <w:ins w:id="2" w:author="Олеся Евгеньевна Кравцова" w:date="2022-02-16T11:51:00Z">
        <w:r w:rsidRPr="003B4160">
          <w:rPr>
            <w:rFonts w:ascii="Times New Roman" w:hAnsi="Times New Roman" w:cs="Times New Roman"/>
            <w:sz w:val="24"/>
            <w:szCs w:val="24"/>
            <w:lang w:eastAsia="ru-RU"/>
          </w:rPr>
          <w:t>,</w:t>
        </w:r>
      </w:ins>
      <w:r w:rsidRPr="003B4160">
        <w:rPr>
          <w:rFonts w:ascii="Times New Roman" w:hAnsi="Times New Roman" w:cs="Times New Roman"/>
          <w:sz w:val="24"/>
          <w:szCs w:val="24"/>
          <w:lang w:eastAsia="ru-RU"/>
        </w:rPr>
        <w:t xml:space="preserve">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w:t>
      </w:r>
      <w:proofErr w:type="gramEnd"/>
      <w:r w:rsidRPr="003B4160">
        <w:rPr>
          <w:rFonts w:ascii="Times New Roman" w:hAnsi="Times New Roman" w:cs="Times New Roman"/>
          <w:sz w:val="24"/>
          <w:szCs w:val="24"/>
          <w:lang w:eastAsia="ru-RU"/>
        </w:rPr>
        <w:t xml:space="preserve"> граждан состоять на учете в качестве нуждающихся в жилых помещениях.</w:t>
      </w:r>
    </w:p>
    <w:p w:rsidR="006E67B2" w:rsidRPr="003B4160" w:rsidRDefault="006E67B2" w:rsidP="001D42AE">
      <w:pPr>
        <w:spacing w:after="0" w:line="240" w:lineRule="auto"/>
        <w:ind w:left="851" w:right="-284" w:firstLine="567"/>
        <w:jc w:val="center"/>
        <w:rPr>
          <w:rFonts w:ascii="Times New Roman" w:hAnsi="Times New Roman" w:cs="Times New Roman"/>
          <w:b/>
          <w:sz w:val="24"/>
          <w:szCs w:val="24"/>
          <w:lang w:eastAsia="ru-RU"/>
        </w:rPr>
      </w:pPr>
      <w:r w:rsidRPr="003B4160">
        <w:rPr>
          <w:rFonts w:ascii="Times New Roman" w:hAnsi="Times New Roman" w:cs="Times New Roman"/>
          <w:b/>
          <w:sz w:val="24"/>
          <w:szCs w:val="24"/>
          <w:lang w:eastAsia="ru-RU"/>
        </w:rPr>
        <w:t>Порядок, размер и основания взимания государственной пошлины или иной платы, взимаемой за предоставление муниципальной услуги</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hAnsi="Times New Roman" w:cs="Times New Roman"/>
          <w:sz w:val="24"/>
          <w:szCs w:val="24"/>
          <w:lang w:eastAsia="ru-RU"/>
        </w:rPr>
        <w:t xml:space="preserve">2.11. </w:t>
      </w:r>
      <w:r w:rsidRPr="003B4160">
        <w:rPr>
          <w:rFonts w:ascii="Times New Roman" w:eastAsia="Times New Roman" w:hAnsi="Times New Roman" w:cs="Times New Roman"/>
          <w:sz w:val="24"/>
          <w:szCs w:val="24"/>
          <w:lang w:eastAsia="ru-RU"/>
        </w:rPr>
        <w:t>Муниципальная услуга предоставляется бесплатно.</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p>
    <w:p w:rsidR="006E67B2" w:rsidRPr="003B4160" w:rsidRDefault="006E67B2" w:rsidP="001D42AE">
      <w:pPr>
        <w:spacing w:after="0" w:line="240" w:lineRule="auto"/>
        <w:ind w:left="851" w:right="-284" w:firstLine="567"/>
        <w:jc w:val="center"/>
        <w:rPr>
          <w:rFonts w:ascii="Times New Roman" w:hAnsi="Times New Roman" w:cs="Times New Roman"/>
          <w:b/>
          <w:sz w:val="24"/>
          <w:szCs w:val="24"/>
          <w:lang w:eastAsia="ru-RU"/>
        </w:rPr>
      </w:pPr>
      <w:r w:rsidRPr="003B4160">
        <w:rPr>
          <w:rFonts w:ascii="Times New Roman" w:hAnsi="Times New Roman" w:cs="Times New Roman"/>
          <w:b/>
          <w:sz w:val="24"/>
          <w:szCs w:val="24"/>
          <w:lang w:eastAsia="ru-RU"/>
        </w:rPr>
        <w:t>Максимальный срок ожидания в очереди при подаче запроса о предоставлении муниципальной услуги и при получении</w:t>
      </w:r>
    </w:p>
    <w:p w:rsidR="006E67B2" w:rsidRPr="003B4160" w:rsidRDefault="006E67B2" w:rsidP="001D42AE">
      <w:pPr>
        <w:spacing w:after="0" w:line="240" w:lineRule="auto"/>
        <w:ind w:left="851" w:right="-284" w:firstLine="567"/>
        <w:jc w:val="center"/>
        <w:rPr>
          <w:rFonts w:ascii="Times New Roman" w:hAnsi="Times New Roman" w:cs="Times New Roman"/>
          <w:b/>
          <w:sz w:val="24"/>
          <w:szCs w:val="24"/>
          <w:lang w:eastAsia="ru-RU"/>
        </w:rPr>
      </w:pPr>
      <w:r w:rsidRPr="003B4160">
        <w:rPr>
          <w:rFonts w:ascii="Times New Roman" w:hAnsi="Times New Roman" w:cs="Times New Roman"/>
          <w:b/>
          <w:sz w:val="24"/>
          <w:szCs w:val="24"/>
          <w:lang w:eastAsia="ru-RU"/>
        </w:rPr>
        <w:t>результата предоставления муниципальной услуги</w:t>
      </w:r>
    </w:p>
    <w:p w:rsidR="006E67B2" w:rsidRPr="003B4160" w:rsidRDefault="006E67B2" w:rsidP="001D42AE">
      <w:pPr>
        <w:tabs>
          <w:tab w:val="left" w:pos="142"/>
          <w:tab w:val="left" w:pos="284"/>
        </w:tabs>
        <w:spacing w:after="0" w:line="240" w:lineRule="auto"/>
        <w:ind w:left="851" w:right="-284"/>
        <w:jc w:val="both"/>
        <w:rPr>
          <w:rFonts w:ascii="Times New Roman" w:eastAsia="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bCs/>
          <w:sz w:val="24"/>
          <w:szCs w:val="24"/>
          <w:lang w:eastAsia="ru-RU"/>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3B4160">
        <w:rPr>
          <w:rFonts w:ascii="Times New Roman" w:hAnsi="Times New Roman" w:cs="Times New Roman"/>
          <w:sz w:val="24"/>
          <w:szCs w:val="24"/>
          <w:lang w:eastAsia="ru-RU"/>
        </w:rPr>
        <w:t>составляет не более пятнадцати минут.</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p>
    <w:p w:rsidR="006E67B2" w:rsidRPr="003B4160" w:rsidRDefault="006E67B2" w:rsidP="001D42AE">
      <w:pPr>
        <w:pStyle w:val="ConsPlusTitle"/>
        <w:ind w:left="851" w:right="-284"/>
        <w:jc w:val="center"/>
      </w:pPr>
      <w:r w:rsidRPr="003B4160">
        <w:t>Срок регистрации заявления заявителя о предоставлении</w:t>
      </w:r>
    </w:p>
    <w:p w:rsidR="006E67B2" w:rsidRPr="003B4160" w:rsidRDefault="006E67B2" w:rsidP="001D42AE">
      <w:pPr>
        <w:pStyle w:val="ConsPlusTitle"/>
        <w:ind w:left="851" w:right="-284"/>
        <w:jc w:val="center"/>
      </w:pPr>
      <w:r w:rsidRPr="003B4160">
        <w:t>муниципальной услуги</w:t>
      </w:r>
    </w:p>
    <w:p w:rsidR="006E67B2" w:rsidRPr="003B4160" w:rsidRDefault="006E67B2" w:rsidP="001D42AE">
      <w:pPr>
        <w:pStyle w:val="ConsPlusTitle"/>
        <w:ind w:left="851" w:right="-284"/>
        <w:jc w:val="center"/>
      </w:pP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bCs/>
          <w:sz w:val="24"/>
          <w:szCs w:val="24"/>
          <w:lang w:eastAsia="ru-RU"/>
        </w:rPr>
      </w:pPr>
      <w:r w:rsidRPr="003B4160">
        <w:rPr>
          <w:rFonts w:ascii="Times New Roman" w:hAnsi="Times New Roman" w:cs="Times New Roman"/>
          <w:sz w:val="24"/>
          <w:szCs w:val="24"/>
          <w:lang w:eastAsia="ru-RU"/>
        </w:rPr>
        <w:t xml:space="preserve">2.13. </w:t>
      </w:r>
      <w:r w:rsidRPr="003B4160">
        <w:rPr>
          <w:rFonts w:ascii="Times New Roman" w:hAnsi="Times New Roman" w:cs="Times New Roman"/>
          <w:bCs/>
          <w:sz w:val="24"/>
          <w:szCs w:val="24"/>
          <w:lang w:eastAsia="ru-RU"/>
        </w:rPr>
        <w:t>Срок регистрации запроса заявителя о предоставлении муниципальной услуги.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Регистрация запроса о предоставлении муниципальной услуги составляет:</w:t>
      </w:r>
    </w:p>
    <w:p w:rsidR="006E67B2" w:rsidRPr="003B4160" w:rsidRDefault="006E67B2" w:rsidP="001D42AE">
      <w:pPr>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 при обращении в ОМСУ/Организацию – в день обращения;</w:t>
      </w:r>
    </w:p>
    <w:p w:rsidR="006E67B2" w:rsidRPr="003B4160" w:rsidRDefault="006E67B2" w:rsidP="001D42AE">
      <w:pPr>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 xml:space="preserve">- при направлении заявления через МФЦ в ОМСУ – в день поступления заявления в </w:t>
      </w:r>
      <w:r w:rsidRPr="003B4160">
        <w:rPr>
          <w:rFonts w:ascii="Times New Roman" w:hAnsi="Times New Roman" w:cs="Times New Roman"/>
          <w:sz w:val="24"/>
          <w:szCs w:val="24"/>
          <w:lang/>
        </w:rPr>
        <w:t>АИС «</w:t>
      </w:r>
      <w:proofErr w:type="spellStart"/>
      <w:r w:rsidRPr="003B4160">
        <w:rPr>
          <w:rFonts w:ascii="Times New Roman" w:hAnsi="Times New Roman" w:cs="Times New Roman"/>
          <w:sz w:val="24"/>
          <w:szCs w:val="24"/>
          <w:lang/>
        </w:rPr>
        <w:t>Межвед</w:t>
      </w:r>
      <w:proofErr w:type="spellEnd"/>
      <w:r w:rsidRPr="003B4160">
        <w:rPr>
          <w:rFonts w:ascii="Times New Roman" w:hAnsi="Times New Roman" w:cs="Times New Roman"/>
          <w:sz w:val="24"/>
          <w:szCs w:val="24"/>
          <w:lang/>
        </w:rPr>
        <w:t xml:space="preserve"> ЛО» или на следующий рабочий день (в случае направления документов в нерабочее время, в выходные, праздничные дни)</w:t>
      </w:r>
      <w:r w:rsidRPr="003B4160">
        <w:rPr>
          <w:rFonts w:ascii="Times New Roman" w:hAnsi="Times New Roman" w:cs="Times New Roman"/>
          <w:sz w:val="24"/>
          <w:szCs w:val="24"/>
        </w:rPr>
        <w:t>;</w:t>
      </w:r>
    </w:p>
    <w:p w:rsidR="006E67B2" w:rsidRPr="003B4160" w:rsidRDefault="006E67B2" w:rsidP="001D42AE">
      <w:pPr>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 при направлении запроса</w:t>
      </w:r>
      <w:r w:rsidRPr="003B4160">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color w:val="000000"/>
          <w:sz w:val="24"/>
          <w:szCs w:val="24"/>
        </w:rPr>
      </w:pPr>
      <w:proofErr w:type="gramStart"/>
      <w:r w:rsidRPr="003B4160">
        <w:rPr>
          <w:rFonts w:ascii="Times New Roman" w:hAnsi="Times New Roman" w:cs="Times New Roman"/>
          <w:color w:val="000000"/>
          <w:sz w:val="24"/>
          <w:szCs w:val="24"/>
        </w:rPr>
        <w:t xml:space="preserve">В случае наличия оснований для отказа в приеме документов, необходимых для предоставления муниципальной услуги, ОМСУ/Организация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 </w:t>
      </w:r>
      <w:proofErr w:type="gramEnd"/>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hAnsi="Times New Roman" w:cs="Times New Roman"/>
          <w:sz w:val="24"/>
          <w:szCs w:val="24"/>
          <w:lang w:eastAsia="ru-RU"/>
        </w:rPr>
        <w:t>2.14.</w:t>
      </w:r>
      <w:r w:rsidRPr="003B4160">
        <w:rPr>
          <w:rFonts w:ascii="Times New Roman" w:eastAsia="Times New Roman" w:hAnsi="Times New Roman" w:cs="Times New Roman"/>
          <w:sz w:val="24"/>
          <w:szCs w:val="24"/>
          <w:lang/>
        </w:rPr>
        <w:t xml:space="preserve"> </w:t>
      </w:r>
      <w:r w:rsidRPr="003B4160">
        <w:rPr>
          <w:rFonts w:ascii="Times New Roman" w:eastAsia="Times New Roman" w:hAnsi="Times New Roman" w:cs="Times New Roman"/>
          <w:sz w:val="24"/>
          <w:szCs w:val="24"/>
          <w:lang/>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2.1</w:t>
      </w:r>
      <w:r w:rsidRPr="003B4160">
        <w:rPr>
          <w:rFonts w:ascii="Times New Roman" w:eastAsia="Times New Roman" w:hAnsi="Times New Roman" w:cs="Times New Roman"/>
          <w:sz w:val="24"/>
          <w:szCs w:val="24"/>
          <w:lang/>
        </w:rPr>
        <w:t>4</w:t>
      </w:r>
      <w:r w:rsidRPr="003B4160">
        <w:rPr>
          <w:rFonts w:ascii="Times New Roman" w:eastAsia="Times New Roman" w:hAnsi="Times New Roman" w:cs="Times New Roman"/>
          <w:sz w:val="24"/>
          <w:szCs w:val="24"/>
          <w:lang/>
        </w:rPr>
        <w:t xml:space="preserve">.1. Предоставление </w:t>
      </w:r>
      <w:r w:rsidRPr="003B4160">
        <w:rPr>
          <w:rFonts w:ascii="Times New Roman" w:eastAsia="Times New Roman" w:hAnsi="Times New Roman" w:cs="Times New Roman"/>
          <w:sz w:val="24"/>
          <w:szCs w:val="24"/>
          <w:lang/>
        </w:rPr>
        <w:t>муниципальной</w:t>
      </w:r>
      <w:r w:rsidRPr="003B4160">
        <w:rPr>
          <w:rFonts w:ascii="Times New Roman" w:eastAsia="Times New Roman" w:hAnsi="Times New Roman" w:cs="Times New Roman"/>
          <w:sz w:val="24"/>
          <w:szCs w:val="24"/>
          <w:lang/>
        </w:rPr>
        <w:t xml:space="preserve"> услуги осуществляется в специально выделенных для этих целей помещениях</w:t>
      </w:r>
      <w:r w:rsidRPr="003B4160">
        <w:rPr>
          <w:rFonts w:ascii="Times New Roman" w:eastAsia="Times New Roman" w:hAnsi="Times New Roman" w:cs="Times New Roman"/>
          <w:sz w:val="24"/>
          <w:szCs w:val="24"/>
          <w:lang/>
        </w:rPr>
        <w:t xml:space="preserve"> в</w:t>
      </w:r>
      <w:r w:rsidRPr="003B4160">
        <w:rPr>
          <w:rFonts w:ascii="Times New Roman" w:eastAsia="Times New Roman" w:hAnsi="Times New Roman" w:cs="Times New Roman"/>
          <w:sz w:val="24"/>
          <w:szCs w:val="24"/>
          <w:lang/>
        </w:rPr>
        <w:t xml:space="preserve"> МФЦ</w:t>
      </w:r>
      <w:r w:rsidRPr="003B4160">
        <w:rPr>
          <w:rFonts w:ascii="Times New Roman" w:eastAsia="Times New Roman" w:hAnsi="Times New Roman" w:cs="Times New Roman"/>
          <w:sz w:val="24"/>
          <w:szCs w:val="24"/>
          <w:lang/>
        </w:rPr>
        <w:t>/ОМСУ/Организациях.</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w:t>
      </w:r>
      <w:r w:rsidRPr="003B4160">
        <w:rPr>
          <w:rFonts w:ascii="Times New Roman" w:eastAsia="Times New Roman" w:hAnsi="Times New Roman" w:cs="Times New Roman"/>
          <w:sz w:val="24"/>
          <w:szCs w:val="24"/>
          <w:lang/>
        </w:rPr>
        <w:lastRenderedPageBreak/>
        <w:t>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2.14.4. Вход в здание (помещение) и выход из него оборудуются лестницами с поручнями и пандусами для передвижения детских и инвалидных колясок.</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2.14.5. В помещении организуется бесплатный туалет для посетителей, в том числе туалет, предназначенный для инвалидов.</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2.14.6. При необходимости работником МФЦ/ОМСУ/Организации инвалиду оказывается помощь в преодолении барьеров, мешающих получению ими услуг наравне с другими лицами.</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2.14.7.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 xml:space="preserve">2.14.8.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B4160">
        <w:rPr>
          <w:rFonts w:ascii="Times New Roman" w:eastAsia="Times New Roman" w:hAnsi="Times New Roman" w:cs="Times New Roman"/>
          <w:sz w:val="24"/>
          <w:szCs w:val="24"/>
          <w:lang/>
        </w:rPr>
        <w:t>сурдопереводчика</w:t>
      </w:r>
      <w:proofErr w:type="spellEnd"/>
      <w:r w:rsidRPr="003B4160">
        <w:rPr>
          <w:rFonts w:ascii="Times New Roman" w:eastAsia="Times New Roman" w:hAnsi="Times New Roman" w:cs="Times New Roman"/>
          <w:sz w:val="24"/>
          <w:szCs w:val="24"/>
          <w:lang/>
        </w:rPr>
        <w:t xml:space="preserve"> и </w:t>
      </w:r>
      <w:proofErr w:type="spellStart"/>
      <w:r w:rsidRPr="003B4160">
        <w:rPr>
          <w:rFonts w:ascii="Times New Roman" w:eastAsia="Times New Roman" w:hAnsi="Times New Roman" w:cs="Times New Roman"/>
          <w:sz w:val="24"/>
          <w:szCs w:val="24"/>
          <w:lang/>
        </w:rPr>
        <w:t>тифлосурдопереводчика</w:t>
      </w:r>
      <w:proofErr w:type="spellEnd"/>
      <w:r w:rsidRPr="003B4160">
        <w:rPr>
          <w:rFonts w:ascii="Times New Roman" w:eastAsia="Times New Roman" w:hAnsi="Times New Roman" w:cs="Times New Roman"/>
          <w:sz w:val="24"/>
          <w:szCs w:val="24"/>
          <w:lang/>
        </w:rPr>
        <w:t>.</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2.14.9. Оборудование мест повышенного удобства с дополнительным местом для собаки-проводника и устрой</w:t>
      </w:r>
      <w:proofErr w:type="gramStart"/>
      <w:r w:rsidRPr="003B4160">
        <w:rPr>
          <w:rFonts w:ascii="Times New Roman" w:eastAsia="Times New Roman" w:hAnsi="Times New Roman" w:cs="Times New Roman"/>
          <w:sz w:val="24"/>
          <w:szCs w:val="24"/>
          <w:lang/>
        </w:rPr>
        <w:t>ств дл</w:t>
      </w:r>
      <w:proofErr w:type="gramEnd"/>
      <w:r w:rsidRPr="003B4160">
        <w:rPr>
          <w:rFonts w:ascii="Times New Roman" w:eastAsia="Times New Roman" w:hAnsi="Times New Roman" w:cs="Times New Roman"/>
          <w:sz w:val="24"/>
          <w:szCs w:val="24"/>
          <w:lang/>
        </w:rPr>
        <w:t>я передвижения инвалида (костылей, ходунков).</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 xml:space="preserve">2.14.11. Помещения приема и выдачи документов должны предусматривать места для ожидания, информирования и приема заявителей. </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2.1</w:t>
      </w:r>
      <w:r w:rsidRPr="003B4160">
        <w:rPr>
          <w:rFonts w:ascii="Times New Roman" w:eastAsia="Times New Roman" w:hAnsi="Times New Roman" w:cs="Times New Roman"/>
          <w:sz w:val="24"/>
          <w:szCs w:val="24"/>
          <w:lang/>
        </w:rPr>
        <w:t>5</w:t>
      </w:r>
      <w:r w:rsidRPr="003B4160">
        <w:rPr>
          <w:rFonts w:ascii="Times New Roman" w:eastAsia="Times New Roman" w:hAnsi="Times New Roman" w:cs="Times New Roman"/>
          <w:sz w:val="24"/>
          <w:szCs w:val="24"/>
          <w:lang/>
        </w:rPr>
        <w:t>. Показатели доступности и качества государственной услуги</w:t>
      </w:r>
      <w:r w:rsidRPr="003B4160">
        <w:rPr>
          <w:rFonts w:ascii="Times New Roman" w:eastAsia="Times New Roman" w:hAnsi="Times New Roman" w:cs="Times New Roman"/>
          <w:sz w:val="24"/>
          <w:szCs w:val="24"/>
          <w:lang/>
        </w:rPr>
        <w:t>.</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color w:val="FF0000"/>
          <w:sz w:val="24"/>
          <w:szCs w:val="24"/>
          <w:lang/>
        </w:rPr>
      </w:pPr>
      <w:r w:rsidRPr="003B4160">
        <w:rPr>
          <w:rFonts w:ascii="Times New Roman" w:eastAsia="Times New Roman" w:hAnsi="Times New Roman" w:cs="Times New Roman"/>
          <w:sz w:val="24"/>
          <w:szCs w:val="24"/>
          <w:lang/>
        </w:rPr>
        <w:t>2.1</w:t>
      </w:r>
      <w:r w:rsidRPr="003B4160">
        <w:rPr>
          <w:rFonts w:ascii="Times New Roman" w:eastAsia="Times New Roman" w:hAnsi="Times New Roman" w:cs="Times New Roman"/>
          <w:sz w:val="24"/>
          <w:szCs w:val="24"/>
          <w:lang/>
        </w:rPr>
        <w:t>5</w:t>
      </w:r>
      <w:r w:rsidRPr="003B4160">
        <w:rPr>
          <w:rFonts w:ascii="Times New Roman" w:eastAsia="Times New Roman" w:hAnsi="Times New Roman" w:cs="Times New Roman"/>
          <w:sz w:val="24"/>
          <w:szCs w:val="24"/>
          <w:lang/>
        </w:rPr>
        <w:t xml:space="preserve">.1. Показатели доступности </w:t>
      </w:r>
      <w:r w:rsidRPr="003B4160">
        <w:rPr>
          <w:rFonts w:ascii="Times New Roman" w:eastAsia="Times New Roman" w:hAnsi="Times New Roman" w:cs="Times New Roman"/>
          <w:sz w:val="24"/>
          <w:szCs w:val="24"/>
          <w:lang/>
        </w:rPr>
        <w:t>муниципальной</w:t>
      </w:r>
      <w:r w:rsidRPr="003B4160">
        <w:rPr>
          <w:rFonts w:ascii="Times New Roman" w:eastAsia="Times New Roman" w:hAnsi="Times New Roman" w:cs="Times New Roman"/>
          <w:sz w:val="24"/>
          <w:szCs w:val="24"/>
          <w:lang/>
        </w:rPr>
        <w:t xml:space="preserve"> услуги</w:t>
      </w:r>
      <w:r w:rsidRPr="003B4160">
        <w:rPr>
          <w:rFonts w:ascii="Times New Roman" w:eastAsia="Times New Roman" w:hAnsi="Times New Roman" w:cs="Times New Roman"/>
          <w:sz w:val="24"/>
          <w:szCs w:val="24"/>
          <w:lang/>
        </w:rPr>
        <w:t xml:space="preserve"> (общие, применимые в отношении всех заявителей)</w:t>
      </w:r>
      <w:r w:rsidRPr="003B4160">
        <w:rPr>
          <w:rFonts w:ascii="Times New Roman" w:eastAsia="Times New Roman" w:hAnsi="Times New Roman" w:cs="Times New Roman"/>
          <w:sz w:val="24"/>
          <w:szCs w:val="24"/>
          <w:lang/>
        </w:rPr>
        <w:t>:</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 xml:space="preserve">1) </w:t>
      </w:r>
      <w:r w:rsidRPr="003B4160">
        <w:rPr>
          <w:rFonts w:ascii="Times New Roman" w:eastAsia="Times New Roman" w:hAnsi="Times New Roman" w:cs="Times New Roman"/>
          <w:sz w:val="24"/>
          <w:szCs w:val="24"/>
          <w:lang/>
        </w:rPr>
        <w:t>транспортная доступность к мест</w:t>
      </w:r>
      <w:r w:rsidRPr="003B4160">
        <w:rPr>
          <w:rFonts w:ascii="Times New Roman" w:eastAsia="Times New Roman" w:hAnsi="Times New Roman" w:cs="Times New Roman"/>
          <w:sz w:val="24"/>
          <w:szCs w:val="24"/>
          <w:lang/>
        </w:rPr>
        <w:t>у</w:t>
      </w:r>
      <w:r w:rsidRPr="003B4160">
        <w:rPr>
          <w:rFonts w:ascii="Times New Roman" w:eastAsia="Times New Roman" w:hAnsi="Times New Roman" w:cs="Times New Roman"/>
          <w:sz w:val="24"/>
          <w:szCs w:val="24"/>
          <w:lang/>
        </w:rPr>
        <w:t xml:space="preserve"> предоставления </w:t>
      </w:r>
      <w:r w:rsidRPr="003B4160">
        <w:rPr>
          <w:rFonts w:ascii="Times New Roman" w:eastAsia="Times New Roman" w:hAnsi="Times New Roman" w:cs="Times New Roman"/>
          <w:sz w:val="24"/>
          <w:szCs w:val="24"/>
          <w:lang/>
        </w:rPr>
        <w:t xml:space="preserve">муниципальной </w:t>
      </w:r>
      <w:r w:rsidRPr="003B4160">
        <w:rPr>
          <w:rFonts w:ascii="Times New Roman" w:eastAsia="Times New Roman" w:hAnsi="Times New Roman" w:cs="Times New Roman"/>
          <w:sz w:val="24"/>
          <w:szCs w:val="24"/>
          <w:lang/>
        </w:rPr>
        <w:t>услуги</w:t>
      </w:r>
      <w:r w:rsidRPr="003B4160">
        <w:rPr>
          <w:rFonts w:ascii="Times New Roman" w:eastAsia="Times New Roman" w:hAnsi="Times New Roman" w:cs="Times New Roman"/>
          <w:sz w:val="24"/>
          <w:szCs w:val="24"/>
          <w:lang/>
        </w:rPr>
        <w:t>;</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 наличие указателей, обеспечивающих беспрепятственный доступ к помещениям, в которых предоставляется услуга;</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3) возможность получения полной и достоверной информации о муниципальной услуге в ОМСУ/Организации, МФЦ, по телефону, на официальном сайте органа, предоставляющего услугу, посредством ЕПГУ, либо ПГУ ЛО;</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4)</w:t>
      </w:r>
      <w:r w:rsidRPr="003B4160">
        <w:rPr>
          <w:rFonts w:ascii="Times New Roman" w:eastAsia="Times New Roman" w:hAnsi="Times New Roman" w:cs="Times New Roman"/>
          <w:sz w:val="24"/>
          <w:szCs w:val="24"/>
          <w:lang/>
        </w:rPr>
        <w:t xml:space="preserve"> </w:t>
      </w:r>
      <w:r w:rsidRPr="003B4160">
        <w:rPr>
          <w:rFonts w:ascii="Times New Roman" w:eastAsia="Times New Roman" w:hAnsi="Times New Roman" w:cs="Times New Roman"/>
          <w:sz w:val="24"/>
          <w:szCs w:val="24"/>
          <w:lang/>
        </w:rPr>
        <w:t>предоставление муниципальной услуги любым доступным способом, предусмотренным действующим законодательством;</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5) обеспечение для заявителя возможности</w:t>
      </w:r>
      <w:r w:rsidRPr="003B4160">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rPr>
        <w:t>получения информации о ходе и результате предоставления муниципальной услуги с использованием ЕПГУ и (или) ПГУ ЛО.</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 xml:space="preserve">2.15.2. </w:t>
      </w:r>
      <w:r w:rsidRPr="003B4160">
        <w:rPr>
          <w:rFonts w:ascii="Times New Roman" w:eastAsia="Times New Roman" w:hAnsi="Times New Roman" w:cs="Times New Roman"/>
          <w:sz w:val="24"/>
          <w:szCs w:val="24"/>
          <w:lang/>
        </w:rPr>
        <w:t xml:space="preserve">Показатели доступности </w:t>
      </w:r>
      <w:r w:rsidRPr="003B4160">
        <w:rPr>
          <w:rFonts w:ascii="Times New Roman" w:eastAsia="Times New Roman" w:hAnsi="Times New Roman" w:cs="Times New Roman"/>
          <w:sz w:val="24"/>
          <w:szCs w:val="24"/>
          <w:lang/>
        </w:rPr>
        <w:t>муниципальной</w:t>
      </w:r>
      <w:r w:rsidRPr="003B4160">
        <w:rPr>
          <w:rFonts w:ascii="Times New Roman" w:eastAsia="Times New Roman" w:hAnsi="Times New Roman" w:cs="Times New Roman"/>
          <w:sz w:val="24"/>
          <w:szCs w:val="24"/>
          <w:lang/>
        </w:rPr>
        <w:t xml:space="preserve"> услуги</w:t>
      </w:r>
      <w:r w:rsidRPr="003B4160">
        <w:rPr>
          <w:rFonts w:ascii="Times New Roman" w:eastAsia="Times New Roman" w:hAnsi="Times New Roman" w:cs="Times New Roman"/>
          <w:sz w:val="24"/>
          <w:szCs w:val="24"/>
          <w:lang/>
        </w:rPr>
        <w:t xml:space="preserve"> (специальные, применимые в отношении инвалидов)</w:t>
      </w:r>
      <w:r w:rsidRPr="003B4160">
        <w:rPr>
          <w:rFonts w:ascii="Times New Roman" w:eastAsia="Times New Roman" w:hAnsi="Times New Roman" w:cs="Times New Roman"/>
          <w:sz w:val="24"/>
          <w:szCs w:val="24"/>
          <w:lang/>
        </w:rPr>
        <w:t>:</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lastRenderedPageBreak/>
        <w:t>1) наличие инфраструктуры, указанной в пункте 2.14;</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 исполнение требований доступности услуг для инвалидов;</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 xml:space="preserve">3) </w:t>
      </w:r>
      <w:r w:rsidRPr="003B4160">
        <w:rPr>
          <w:rFonts w:ascii="Times New Roman" w:eastAsia="Times New Roman" w:hAnsi="Times New Roman" w:cs="Times New Roman"/>
          <w:sz w:val="24"/>
          <w:szCs w:val="24"/>
          <w:lang/>
        </w:rPr>
        <w:t xml:space="preserve">обеспечение беспрепятственного доступа </w:t>
      </w:r>
      <w:r w:rsidRPr="003B4160">
        <w:rPr>
          <w:rFonts w:ascii="Times New Roman" w:eastAsia="Times New Roman" w:hAnsi="Times New Roman" w:cs="Times New Roman"/>
          <w:sz w:val="24"/>
          <w:szCs w:val="24"/>
          <w:lang/>
        </w:rPr>
        <w:t xml:space="preserve">инвалидов </w:t>
      </w:r>
      <w:r w:rsidRPr="003B4160">
        <w:rPr>
          <w:rFonts w:ascii="Times New Roman" w:eastAsia="Times New Roman" w:hAnsi="Times New Roman" w:cs="Times New Roman"/>
          <w:sz w:val="24"/>
          <w:szCs w:val="24"/>
          <w:lang/>
        </w:rPr>
        <w:t xml:space="preserve">к помещениям, в которых предоставляется </w:t>
      </w:r>
      <w:r w:rsidRPr="003B4160">
        <w:rPr>
          <w:rFonts w:ascii="Times New Roman" w:eastAsia="Times New Roman" w:hAnsi="Times New Roman" w:cs="Times New Roman"/>
          <w:sz w:val="24"/>
          <w:szCs w:val="24"/>
          <w:lang/>
        </w:rPr>
        <w:t xml:space="preserve">муниципальная </w:t>
      </w:r>
      <w:r w:rsidRPr="003B4160">
        <w:rPr>
          <w:rFonts w:ascii="Times New Roman" w:eastAsia="Times New Roman" w:hAnsi="Times New Roman" w:cs="Times New Roman"/>
          <w:sz w:val="24"/>
          <w:szCs w:val="24"/>
          <w:lang/>
        </w:rPr>
        <w:t>услуга</w:t>
      </w:r>
      <w:r w:rsidRPr="003B4160">
        <w:rPr>
          <w:rFonts w:ascii="Times New Roman" w:eastAsia="Times New Roman" w:hAnsi="Times New Roman" w:cs="Times New Roman"/>
          <w:sz w:val="24"/>
          <w:szCs w:val="24"/>
          <w:lang/>
        </w:rPr>
        <w:t>;</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2.15.3. Показатели качества муниципальной услуги:</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1) соблюдение срока предоставления муниципальной услуги;</w:t>
      </w:r>
    </w:p>
    <w:p w:rsidR="006E67B2" w:rsidRPr="003B4160" w:rsidRDefault="006E67B2" w:rsidP="001D42AE">
      <w:pPr>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2) соблюдение времени ожидания в очереди при подаче запроса и получении результата; </w:t>
      </w:r>
    </w:p>
    <w:p w:rsidR="006E67B2" w:rsidRPr="003B4160" w:rsidRDefault="006E67B2" w:rsidP="001D42AE">
      <w:pPr>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3) </w:t>
      </w:r>
      <w:r w:rsidRPr="003B4160">
        <w:rPr>
          <w:rFonts w:ascii="Times New Roman" w:eastAsia="Times New Roman" w:hAnsi="Times New Roman" w:cs="Times New Roman"/>
          <w:sz w:val="24"/>
          <w:szCs w:val="24"/>
          <w:lang w:eastAsia="ru-RU"/>
        </w:rPr>
        <w:t>осуществл</w:t>
      </w:r>
      <w:r w:rsidRPr="003B4160">
        <w:rPr>
          <w:rFonts w:ascii="Times New Roman" w:eastAsia="Times New Roman" w:hAnsi="Times New Roman" w:cs="Times New Roman"/>
          <w:sz w:val="24"/>
          <w:szCs w:val="24"/>
          <w:lang w:eastAsia="ru-RU"/>
        </w:rPr>
        <w:t>ение</w:t>
      </w:r>
      <w:r w:rsidRPr="003B4160">
        <w:rPr>
          <w:rFonts w:ascii="Times New Roman" w:eastAsia="Times New Roman" w:hAnsi="Times New Roman" w:cs="Times New Roman"/>
          <w:sz w:val="24"/>
          <w:szCs w:val="24"/>
          <w:lang w:eastAsia="ru-RU"/>
        </w:rPr>
        <w:t xml:space="preserve"> не более </w:t>
      </w:r>
      <w:r w:rsidRPr="003B4160">
        <w:rPr>
          <w:rFonts w:ascii="Times New Roman" w:eastAsia="Times New Roman" w:hAnsi="Times New Roman" w:cs="Times New Roman"/>
          <w:sz w:val="24"/>
          <w:szCs w:val="24"/>
          <w:lang w:eastAsia="ru-RU"/>
        </w:rPr>
        <w:t>одного</w:t>
      </w:r>
      <w:r w:rsidRPr="003B4160">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eastAsia="ru-RU"/>
        </w:rPr>
        <w:t>обращения</w:t>
      </w:r>
      <w:r w:rsidRPr="003B4160">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eastAsia="ru-RU"/>
        </w:rPr>
        <w:t>заявителя к</w:t>
      </w:r>
      <w:r w:rsidRPr="003B4160">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eastAsia="ru-RU"/>
        </w:rPr>
        <w:t>должностным лицам работникам МФЦ при подаче документов на получение муниципальной услуги и не более одного обращения при получении результата в  МФЦ;</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4)</w:t>
      </w:r>
      <w:r w:rsidRPr="003B4160">
        <w:rPr>
          <w:rFonts w:ascii="Times New Roman" w:eastAsia="Times New Roman" w:hAnsi="Times New Roman" w:cs="Times New Roman"/>
          <w:sz w:val="24"/>
          <w:szCs w:val="24"/>
          <w:lang/>
        </w:rPr>
        <w:t xml:space="preserve"> </w:t>
      </w:r>
      <w:r w:rsidRPr="003B4160">
        <w:rPr>
          <w:rFonts w:ascii="Times New Roman" w:eastAsia="Times New Roman" w:hAnsi="Times New Roman" w:cs="Times New Roman"/>
          <w:sz w:val="24"/>
          <w:szCs w:val="24"/>
          <w:lang/>
        </w:rPr>
        <w:t>отсутствие</w:t>
      </w:r>
      <w:r w:rsidRPr="003B4160">
        <w:rPr>
          <w:rFonts w:ascii="Times New Roman" w:eastAsia="Times New Roman" w:hAnsi="Times New Roman" w:cs="Times New Roman"/>
          <w:sz w:val="24"/>
          <w:szCs w:val="24"/>
          <w:lang/>
        </w:rPr>
        <w:t xml:space="preserve"> </w:t>
      </w:r>
      <w:r w:rsidRPr="003B4160">
        <w:rPr>
          <w:rFonts w:ascii="Times New Roman" w:eastAsia="Times New Roman" w:hAnsi="Times New Roman" w:cs="Times New Roman"/>
          <w:sz w:val="24"/>
          <w:szCs w:val="24"/>
          <w:lang/>
        </w:rPr>
        <w:t>жалоб на</w:t>
      </w:r>
      <w:r w:rsidRPr="003B4160">
        <w:rPr>
          <w:rFonts w:ascii="Times New Roman" w:eastAsia="Times New Roman" w:hAnsi="Times New Roman" w:cs="Times New Roman"/>
          <w:sz w:val="24"/>
          <w:szCs w:val="24"/>
          <w:lang/>
        </w:rPr>
        <w:t xml:space="preserve"> действи</w:t>
      </w:r>
      <w:r w:rsidRPr="003B4160">
        <w:rPr>
          <w:rFonts w:ascii="Times New Roman" w:eastAsia="Times New Roman" w:hAnsi="Times New Roman" w:cs="Times New Roman"/>
          <w:sz w:val="24"/>
          <w:szCs w:val="24"/>
          <w:lang/>
        </w:rPr>
        <w:t>я</w:t>
      </w:r>
      <w:r w:rsidRPr="003B4160">
        <w:rPr>
          <w:rFonts w:ascii="Times New Roman" w:eastAsia="Times New Roman" w:hAnsi="Times New Roman" w:cs="Times New Roman"/>
          <w:sz w:val="24"/>
          <w:szCs w:val="24"/>
          <w:lang/>
        </w:rPr>
        <w:t xml:space="preserve"> или бездействия </w:t>
      </w:r>
      <w:r w:rsidRPr="003B4160">
        <w:rPr>
          <w:rFonts w:ascii="Times New Roman" w:eastAsia="Times New Roman" w:hAnsi="Times New Roman" w:cs="Times New Roman"/>
          <w:sz w:val="24"/>
          <w:szCs w:val="24"/>
          <w:lang/>
        </w:rPr>
        <w:t>должностных лиц ОМСУ/Организации,</w:t>
      </w:r>
      <w:r w:rsidRPr="003B4160">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rPr>
        <w:t>поданных в установленном порядке.</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2.15.4. </w:t>
      </w:r>
      <w:r w:rsidRPr="003B4160">
        <w:rPr>
          <w:rFonts w:ascii="Times New Roman" w:eastAsia="Times New Roman" w:hAnsi="Times New Roman" w:cs="Times New Roman"/>
          <w:iCs/>
          <w:sz w:val="24"/>
          <w:szCs w:val="24"/>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bookmarkStart w:id="3" w:name="sub_1222"/>
      <w:r w:rsidRPr="003B4160">
        <w:rPr>
          <w:rFonts w:ascii="Times New Roman" w:eastAsia="Times New Roman" w:hAnsi="Times New Roman" w:cs="Times New Roman"/>
          <w:sz w:val="24"/>
          <w:szCs w:val="24"/>
          <w:lang w:eastAsia="ru-RU"/>
        </w:rPr>
        <w:t>2.16.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sz w:val="24"/>
          <w:szCs w:val="24"/>
          <w:lang w:eastAsia="ru-RU"/>
        </w:rPr>
        <w:t xml:space="preserve">2.16.1. </w:t>
      </w:r>
      <w:bookmarkEnd w:id="3"/>
      <w:r w:rsidRPr="003B4160">
        <w:rPr>
          <w:rFonts w:ascii="Times New Roman" w:eastAsia="Times New Roman" w:hAnsi="Times New Roman" w:cs="Times New Roman"/>
          <w:sz w:val="24"/>
          <w:szCs w:val="24"/>
          <w:lang w:eastAsia="ru-RU"/>
        </w:rPr>
        <w:t xml:space="preserve">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r w:rsidRPr="003B4160">
        <w:rPr>
          <w:rFonts w:ascii="Times New Roman" w:eastAsia="Times New Roman" w:hAnsi="Times New Roman" w:cs="Times New Roman"/>
          <w:color w:val="000000"/>
          <w:sz w:val="24"/>
          <w:szCs w:val="24"/>
          <w:lang w:eastAsia="ru-RU"/>
        </w:rPr>
        <w:t xml:space="preserve">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2.16.2. Предоставление муниципальной услуги в электронной форме осуществляется при технической реализации услуги посредством ПГУ ЛО и/или ЕПГУ.</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2.17.1. Предоставление услуги по экстерриториальному принципу не предусмотрено.</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государственной услуги посредством ПГУ ЛО и/или ЕПГУ.</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center"/>
        <w:outlineLvl w:val="0"/>
        <w:rPr>
          <w:rFonts w:ascii="Times New Roman" w:eastAsia="Times New Roman" w:hAnsi="Times New Roman" w:cs="Times New Roman"/>
          <w:b/>
          <w:bCs/>
          <w:sz w:val="24"/>
          <w:szCs w:val="24"/>
          <w:lang w:eastAsia="ru-RU"/>
        </w:rPr>
      </w:pPr>
      <w:r w:rsidRPr="003B4160">
        <w:rPr>
          <w:rFonts w:ascii="Times New Roman" w:eastAsia="Times New Roman" w:hAnsi="Times New Roman" w:cs="Times New Roman"/>
          <w:b/>
          <w:bCs/>
          <w:sz w:val="24"/>
          <w:szCs w:val="24"/>
          <w:lang w:val="en-US" w:eastAsia="ru-RU"/>
        </w:rPr>
        <w:t>III</w:t>
      </w:r>
      <w:r w:rsidRPr="003B4160">
        <w:rPr>
          <w:rFonts w:ascii="Times New Roman" w:eastAsia="Times New Roman" w:hAnsi="Times New Roman" w:cs="Times New Roman"/>
          <w:b/>
          <w:bCs/>
          <w:sz w:val="24"/>
          <w:szCs w:val="24"/>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center"/>
        <w:outlineLvl w:val="0"/>
        <w:rPr>
          <w:rFonts w:ascii="Times New Roman" w:eastAsia="Times New Roman" w:hAnsi="Times New Roman" w:cs="Times New Roman"/>
          <w:b/>
          <w:bCs/>
          <w:sz w:val="24"/>
          <w:szCs w:val="24"/>
          <w:lang w:eastAsia="ru-RU"/>
        </w:rPr>
      </w:pPr>
    </w:p>
    <w:p w:rsidR="006E67B2" w:rsidRPr="003B4160" w:rsidRDefault="006E67B2" w:rsidP="001D42AE">
      <w:pPr>
        <w:spacing w:after="0" w:line="240" w:lineRule="auto"/>
        <w:ind w:left="851" w:right="-284" w:firstLine="567"/>
        <w:jc w:val="both"/>
        <w:rPr>
          <w:rFonts w:ascii="Times New Roman" w:hAnsi="Times New Roman" w:cs="Times New Roman"/>
          <w:b/>
          <w:bCs/>
          <w:sz w:val="24"/>
          <w:szCs w:val="24"/>
          <w:lang w:eastAsia="ru-RU"/>
        </w:rPr>
      </w:pPr>
      <w:r w:rsidRPr="003B4160">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3.1.1 Последовательность действий при предоставлении муниципальной услуги, указанной в п. 1.2.1. включает в себя следующие административные процедуры:</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rPr>
        <w:t xml:space="preserve">1. </w:t>
      </w:r>
      <w:r w:rsidRPr="003B4160">
        <w:rPr>
          <w:rFonts w:ascii="Times New Roman" w:hAnsi="Times New Roman" w:cs="Times New Roman"/>
          <w:sz w:val="24"/>
          <w:szCs w:val="24"/>
        </w:rPr>
        <w:tab/>
        <w:t>прием и регистрация заявления и представленных документов по форме согласно приложению№ 1 к настоящему регламенту– 1 рабочий день;</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2. </w:t>
      </w:r>
      <w:r w:rsidRPr="003B4160">
        <w:rPr>
          <w:rFonts w:ascii="Times New Roman" w:hAnsi="Times New Roman" w:cs="Times New Roman"/>
          <w:sz w:val="24"/>
          <w:szCs w:val="24"/>
        </w:rPr>
        <w:tab/>
        <w:t xml:space="preserve">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 -  5 рабочих дней  </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lastRenderedPageBreak/>
        <w:t xml:space="preserve">3. </w:t>
      </w:r>
      <w:r w:rsidRPr="003B4160">
        <w:rPr>
          <w:rFonts w:ascii="Times New Roman" w:hAnsi="Times New Roman" w:cs="Times New Roman"/>
          <w:sz w:val="24"/>
          <w:szCs w:val="24"/>
        </w:rPr>
        <w:tab/>
        <w:t>принятие и подписание решения о предоставлении или об отказе в предоставлении муниципальной услуги по форме согласно приложениям №_ (пример в приложении 4.1,4.2) к настоящему регламенту – 3 рабочих дня;</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4. </w:t>
      </w:r>
      <w:r w:rsidRPr="003B4160">
        <w:rPr>
          <w:rFonts w:ascii="Times New Roman" w:hAnsi="Times New Roman" w:cs="Times New Roman"/>
          <w:sz w:val="24"/>
          <w:szCs w:val="24"/>
        </w:rPr>
        <w:tab/>
        <w:t>информирование граждан о принятом решении, выдача оформленного решения и формирование учетного дела/</w:t>
      </w:r>
      <w:r w:rsidRPr="003B4160">
        <w:rPr>
          <w:rFonts w:ascii="Times New Roman" w:hAnsi="Times New Roman" w:cs="Times New Roman"/>
          <w:sz w:val="24"/>
          <w:szCs w:val="24"/>
          <w:lang w:eastAsia="ru-RU"/>
        </w:rPr>
        <w:t>реестровой записи в информационной системе</w:t>
      </w:r>
      <w:r w:rsidRPr="003B4160">
        <w:rPr>
          <w:rFonts w:ascii="Times New Roman" w:hAnsi="Times New Roman" w:cs="Times New Roman"/>
          <w:color w:val="000000"/>
          <w:sz w:val="24"/>
          <w:szCs w:val="24"/>
        </w:rPr>
        <w:t xml:space="preserve"> (при технической реализации)</w:t>
      </w:r>
      <w:r w:rsidRPr="003B4160">
        <w:rPr>
          <w:rFonts w:ascii="Times New Roman" w:hAnsi="Times New Roman" w:cs="Times New Roman"/>
          <w:sz w:val="24"/>
          <w:szCs w:val="24"/>
        </w:rPr>
        <w:t xml:space="preserve"> гражданина, принятого на учет в качестве нуждающихся в жилых помещениях – 1 рабочий день. </w:t>
      </w:r>
    </w:p>
    <w:p w:rsidR="006E67B2" w:rsidRPr="003B4160" w:rsidRDefault="006E67B2" w:rsidP="001D42AE">
      <w:pPr>
        <w:spacing w:after="0" w:line="240" w:lineRule="auto"/>
        <w:ind w:left="851" w:right="-284" w:firstLine="708"/>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3.1.1.2 Последовательность действий при предоставлении муниципальной услуги, указанной в п. 1.2.2. включает в себя следующие административные процедуры:</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rPr>
        <w:t>1.</w:t>
      </w:r>
      <w:r w:rsidRPr="003B4160">
        <w:rPr>
          <w:rFonts w:ascii="Times New Roman" w:hAnsi="Times New Roman" w:cs="Times New Roman"/>
          <w:sz w:val="24"/>
          <w:szCs w:val="24"/>
        </w:rPr>
        <w:tab/>
        <w:t>прием и регистрация заявления по форме согласно приложению № 2  к настоящему регламенту– 1 рабочий день;</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2.</w:t>
      </w:r>
      <w:r w:rsidRPr="003B4160">
        <w:rPr>
          <w:rFonts w:ascii="Times New Roman" w:hAnsi="Times New Roman" w:cs="Times New Roman"/>
          <w:sz w:val="24"/>
          <w:szCs w:val="24"/>
        </w:rPr>
        <w:tab/>
        <w:t>рассмотрение заявления</w:t>
      </w:r>
      <w:r w:rsidRPr="003B4160">
        <w:rPr>
          <w:rFonts w:ascii="Times New Roman" w:hAnsi="Times New Roman" w:cs="Times New Roman"/>
          <w:sz w:val="24"/>
          <w:szCs w:val="24"/>
          <w:lang w:eastAsia="ru-RU"/>
        </w:rPr>
        <w:t xml:space="preserve"> и принятие решения об очередности предоставления жилых помещений по договору социального найма</w:t>
      </w:r>
      <w:r w:rsidRPr="003B4160">
        <w:rPr>
          <w:rFonts w:ascii="Times New Roman" w:hAnsi="Times New Roman" w:cs="Times New Roman"/>
          <w:sz w:val="24"/>
          <w:szCs w:val="24"/>
        </w:rPr>
        <w:t xml:space="preserve"> </w:t>
      </w:r>
      <w:r w:rsidRPr="003B4160">
        <w:rPr>
          <w:rFonts w:ascii="Times New Roman" w:hAnsi="Times New Roman" w:cs="Times New Roman"/>
          <w:sz w:val="24"/>
          <w:szCs w:val="24"/>
          <w:lang w:eastAsia="ru-RU"/>
        </w:rPr>
        <w:t xml:space="preserve">по форме согласно приложениям №5.1, 5.2 (пример в приложении 4.1,4.2) к настоящему регламенту </w:t>
      </w:r>
      <w:r w:rsidRPr="003B4160">
        <w:rPr>
          <w:rFonts w:ascii="Times New Roman" w:hAnsi="Times New Roman" w:cs="Times New Roman"/>
          <w:sz w:val="24"/>
          <w:szCs w:val="24"/>
        </w:rPr>
        <w:t>– 2 рабочий день;</w:t>
      </w:r>
    </w:p>
    <w:p w:rsidR="006E67B2" w:rsidRPr="005B0ADE"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3.</w:t>
      </w:r>
      <w:r w:rsidRPr="003B4160">
        <w:rPr>
          <w:rFonts w:ascii="Times New Roman" w:hAnsi="Times New Roman" w:cs="Times New Roman"/>
          <w:sz w:val="24"/>
          <w:szCs w:val="24"/>
        </w:rPr>
        <w:tab/>
        <w:t>предоставление информации об очередности предоставления жилых помещений по договорам социального найма или отказ в предоставлении такой информации – 1 рабочий</w:t>
      </w:r>
      <w:r w:rsidR="005B0ADE">
        <w:rPr>
          <w:rFonts w:ascii="Times New Roman" w:hAnsi="Times New Roman" w:cs="Times New Roman"/>
          <w:sz w:val="24"/>
          <w:szCs w:val="24"/>
        </w:rPr>
        <w:t xml:space="preserve"> дней;</w:t>
      </w:r>
    </w:p>
    <w:p w:rsidR="006E67B2" w:rsidRPr="003B4160" w:rsidRDefault="006E67B2" w:rsidP="001D42AE">
      <w:pPr>
        <w:spacing w:after="0" w:line="240" w:lineRule="auto"/>
        <w:ind w:left="851" w:right="-284" w:firstLine="567"/>
        <w:jc w:val="both"/>
        <w:rPr>
          <w:rFonts w:ascii="Times New Roman" w:hAnsi="Times New Roman" w:cs="Times New Roman"/>
          <w:bCs/>
          <w:sz w:val="24"/>
          <w:szCs w:val="24"/>
          <w:lang w:eastAsia="ru-RU"/>
        </w:rPr>
      </w:pPr>
      <w:r w:rsidRPr="003B4160">
        <w:rPr>
          <w:rFonts w:ascii="Times New Roman" w:hAnsi="Times New Roman" w:cs="Times New Roman"/>
          <w:bCs/>
          <w:sz w:val="24"/>
          <w:szCs w:val="24"/>
          <w:lang w:eastAsia="ru-RU"/>
        </w:rPr>
        <w:t>3.1.2. Прием и регистрация заявления о предоставлении муниципальной услуги.</w:t>
      </w:r>
    </w:p>
    <w:p w:rsidR="006E67B2" w:rsidRPr="003B4160" w:rsidRDefault="006E67B2" w:rsidP="001D42AE">
      <w:pPr>
        <w:spacing w:after="0" w:line="240" w:lineRule="auto"/>
        <w:ind w:left="851" w:right="-284" w:firstLine="567"/>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3.1.2.1.Основанием для начала процедуры приема заявления для услуги 1.2.1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 и прилагаемых к нему документов.</w:t>
      </w:r>
    </w:p>
    <w:p w:rsidR="006E67B2" w:rsidRPr="003B4160" w:rsidRDefault="006E67B2" w:rsidP="001D42AE">
      <w:pPr>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Основанием для начала процедуры приема заявления для услуги 1.2.2 является: поступление специалисту жилищного отдела (сектора) администрации заявления о предоставлении информации об очередности предоставления жилых помещений по договорам социального найма;</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3.1.2.2. Содержание административного действия, продолжительность </w:t>
      </w:r>
      <w:proofErr w:type="gramStart"/>
      <w:r w:rsidRPr="003B4160">
        <w:rPr>
          <w:rFonts w:ascii="Times New Roman" w:hAnsi="Times New Roman" w:cs="Times New Roman"/>
          <w:sz w:val="24"/>
          <w:szCs w:val="24"/>
          <w:lang w:eastAsia="ru-RU"/>
        </w:rPr>
        <w:t>и(</w:t>
      </w:r>
      <w:proofErr w:type="gramEnd"/>
      <w:r w:rsidRPr="003B4160">
        <w:rPr>
          <w:rFonts w:ascii="Times New Roman" w:hAnsi="Times New Roman" w:cs="Times New Roman"/>
          <w:sz w:val="24"/>
          <w:szCs w:val="24"/>
          <w:lang w:eastAsia="ru-RU"/>
        </w:rPr>
        <w:t xml:space="preserve">или) максимальный срок его выполнения: специалист, наделенный в соответствии с должностным регламентом функциями по приему заявлений и документов, принимает поступившие заявление и документы  </w:t>
      </w:r>
      <w:r w:rsidRPr="003B4160">
        <w:rPr>
          <w:rFonts w:ascii="Times New Roman" w:hAnsi="Times New Roman" w:cs="Times New Roman"/>
          <w:sz w:val="24"/>
          <w:szCs w:val="24"/>
        </w:rPr>
        <w:t xml:space="preserve">в сроки, указанные в подпункте 1 подпункта 3.1.1 пункта  3.1 настоящего регламента для услуги 1.2.1 и в подпункте 1 подпункта </w:t>
      </w:r>
      <w:r w:rsidRPr="003B4160">
        <w:rPr>
          <w:rFonts w:ascii="Times New Roman" w:hAnsi="Times New Roman" w:cs="Times New Roman"/>
          <w:sz w:val="24"/>
          <w:szCs w:val="24"/>
          <w:lang w:eastAsia="ru-RU"/>
        </w:rPr>
        <w:t xml:space="preserve">3.1.1.2  </w:t>
      </w:r>
      <w:r w:rsidRPr="003B4160">
        <w:rPr>
          <w:rFonts w:ascii="Times New Roman" w:hAnsi="Times New Roman" w:cs="Times New Roman"/>
          <w:sz w:val="24"/>
          <w:szCs w:val="24"/>
        </w:rPr>
        <w:t>пункта  3.1 настоящего регламента для услуги 1.2.2:</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1 действие: должностное лицо, ответственное за выполнение административного действия, в случае получения документов посредством МФЦ или в электронной форме через ПГУ ЛО, либо ЕПГУ принимает в работу электронные документы в автоматизированной информационной системе Ленинградской области «АИС </w:t>
      </w:r>
      <w:proofErr w:type="spellStart"/>
      <w:r w:rsidRPr="003B4160">
        <w:rPr>
          <w:rFonts w:ascii="Times New Roman" w:hAnsi="Times New Roman" w:cs="Times New Roman"/>
          <w:sz w:val="24"/>
          <w:szCs w:val="24"/>
          <w:lang w:eastAsia="ru-RU"/>
        </w:rPr>
        <w:t>Межвед</w:t>
      </w:r>
      <w:proofErr w:type="spellEnd"/>
      <w:r w:rsidRPr="003B4160">
        <w:rPr>
          <w:rFonts w:ascii="Times New Roman" w:hAnsi="Times New Roman" w:cs="Times New Roman"/>
          <w:sz w:val="24"/>
          <w:szCs w:val="24"/>
          <w:lang w:eastAsia="ru-RU"/>
        </w:rPr>
        <w:t xml:space="preserve"> ЛО» (далее - АИС «</w:t>
      </w:r>
      <w:proofErr w:type="spellStart"/>
      <w:r w:rsidRPr="003B4160">
        <w:rPr>
          <w:rFonts w:ascii="Times New Roman" w:hAnsi="Times New Roman" w:cs="Times New Roman"/>
          <w:sz w:val="24"/>
          <w:szCs w:val="24"/>
          <w:lang w:eastAsia="ru-RU"/>
        </w:rPr>
        <w:t>Межвед</w:t>
      </w:r>
      <w:proofErr w:type="spellEnd"/>
      <w:r w:rsidRPr="003B4160">
        <w:rPr>
          <w:rFonts w:ascii="Times New Roman" w:hAnsi="Times New Roman" w:cs="Times New Roman"/>
          <w:sz w:val="24"/>
          <w:szCs w:val="24"/>
          <w:lang w:eastAsia="ru-RU"/>
        </w:rPr>
        <w:t xml:space="preserve"> ЛО») в сроки, указанные в пункте 3.1.1 настоящего регламента.</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 xml:space="preserve">2 действие: заявление о принятии заявителя на учет граждан в качестве нуждающихся в жилых помещениях (заявление о предоставлении информации об очередности предоставления жилых помещений по договорам социального найма) в течение одного рабочего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w:t>
      </w:r>
      <w:r w:rsidR="005B0ADE" w:rsidRPr="00312046">
        <w:rPr>
          <w:rFonts w:ascii="Times New Roman" w:hAnsi="Times New Roman" w:cs="Times New Roman"/>
          <w:sz w:val="24"/>
          <w:szCs w:val="24"/>
          <w:lang w:eastAsia="ru-RU"/>
        </w:rPr>
        <w:t>найма (Приложение №1</w:t>
      </w:r>
      <w:r w:rsidRPr="00312046">
        <w:rPr>
          <w:rFonts w:ascii="Times New Roman" w:hAnsi="Times New Roman" w:cs="Times New Roman"/>
          <w:sz w:val="24"/>
          <w:szCs w:val="24"/>
          <w:lang w:eastAsia="ru-RU"/>
        </w:rPr>
        <w:t>);</w:t>
      </w:r>
      <w:proofErr w:type="gramEnd"/>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3.1.2.3. Результат выполнения административной процедуры: регистрация заявления.</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bCs/>
          <w:sz w:val="24"/>
          <w:szCs w:val="24"/>
          <w:lang w:eastAsia="ru-RU"/>
        </w:rPr>
        <w:t>3.1.3.</w:t>
      </w:r>
      <w:r w:rsidRPr="003B4160">
        <w:rPr>
          <w:rFonts w:ascii="Times New Roman" w:hAnsi="Times New Roman" w:cs="Times New Roman"/>
          <w:sz w:val="24"/>
          <w:szCs w:val="24"/>
          <w:lang w:eastAsia="ru-RU"/>
        </w:rPr>
        <w:t xml:space="preserve"> </w:t>
      </w:r>
      <w:r w:rsidRPr="003B4160">
        <w:rPr>
          <w:rFonts w:ascii="Times New Roman" w:hAnsi="Times New Roman" w:cs="Times New Roman"/>
          <w:bCs/>
          <w:sz w:val="24"/>
          <w:szCs w:val="24"/>
          <w:lang w:eastAsia="ru-RU"/>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3B4160">
        <w:rPr>
          <w:rFonts w:ascii="Times New Roman" w:hAnsi="Times New Roman" w:cs="Times New Roman"/>
          <w:sz w:val="24"/>
          <w:szCs w:val="24"/>
        </w:rPr>
        <w:t xml:space="preserve"> (для услуги 1.2.1).</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Специалист проводит проверку документов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w:t>
      </w:r>
      <w:r w:rsidRPr="003B4160">
        <w:rPr>
          <w:rFonts w:ascii="Times New Roman" w:hAnsi="Times New Roman" w:cs="Times New Roman"/>
          <w:sz w:val="24"/>
          <w:szCs w:val="24"/>
        </w:rPr>
        <w:lastRenderedPageBreak/>
        <w:t>формирует и направляет соответствующи</w:t>
      </w:r>
      <w:proofErr w:type="gramStart"/>
      <w:r w:rsidRPr="003B4160">
        <w:rPr>
          <w:rFonts w:ascii="Times New Roman" w:hAnsi="Times New Roman" w:cs="Times New Roman"/>
          <w:sz w:val="24"/>
          <w:szCs w:val="24"/>
        </w:rPr>
        <w:t>й(</w:t>
      </w:r>
      <w:proofErr w:type="gramEnd"/>
      <w:r w:rsidRPr="003B4160">
        <w:rPr>
          <w:rFonts w:ascii="Times New Roman" w:hAnsi="Times New Roman" w:cs="Times New Roman"/>
          <w:sz w:val="24"/>
          <w:szCs w:val="24"/>
        </w:rPr>
        <w:t>е) запрос(ы) в рамках межведомственного электронного взаимодействия видов сведений, по которым не реализована техническая возможность автоматического направления межведомственных запросов, посредством нажатия «Отправить запрос» в АИС «</w:t>
      </w:r>
      <w:proofErr w:type="spellStart"/>
      <w:r w:rsidRPr="003B4160">
        <w:rPr>
          <w:rFonts w:ascii="Times New Roman" w:hAnsi="Times New Roman" w:cs="Times New Roman"/>
          <w:sz w:val="24"/>
          <w:szCs w:val="24"/>
        </w:rPr>
        <w:t>Межвед</w:t>
      </w:r>
      <w:proofErr w:type="spellEnd"/>
      <w:r w:rsidRPr="003B4160">
        <w:rPr>
          <w:rFonts w:ascii="Times New Roman" w:hAnsi="Times New Roman" w:cs="Times New Roman"/>
          <w:sz w:val="24"/>
          <w:szCs w:val="24"/>
        </w:rPr>
        <w:t xml:space="preserve"> ЛО» и производит мониторинг статусов ответов на межведомственные запросы по заявлениям в карточках каждого из заявлений в работе, и в рамках бумажного </w:t>
      </w:r>
      <w:proofErr w:type="gramStart"/>
      <w:r w:rsidRPr="003B4160">
        <w:rPr>
          <w:rFonts w:ascii="Times New Roman" w:hAnsi="Times New Roman" w:cs="Times New Roman"/>
          <w:sz w:val="24"/>
          <w:szCs w:val="24"/>
        </w:rPr>
        <w:t>запроса</w:t>
      </w:r>
      <w:proofErr w:type="gramEnd"/>
      <w:r w:rsidRPr="003B4160">
        <w:rPr>
          <w:rFonts w:ascii="Times New Roman" w:hAnsi="Times New Roman" w:cs="Times New Roman"/>
          <w:sz w:val="24"/>
          <w:szCs w:val="24"/>
        </w:rPr>
        <w:t xml:space="preserve"> по видам сведений которых не реализована техническая возможность межведомственного электронного взаимодействия.</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lang w:eastAsia="ru-RU"/>
        </w:rPr>
      </w:pPr>
      <w:r w:rsidRPr="003B4160">
        <w:rPr>
          <w:rFonts w:ascii="Times New Roman" w:eastAsia="Times New Roman" w:hAnsi="Times New Roman" w:cs="Times New Roman"/>
          <w:color w:val="000000"/>
          <w:sz w:val="24"/>
          <w:szCs w:val="24"/>
        </w:rPr>
        <w:t xml:space="preserve">Результат выполнения административного действия: формирование комплекта документов, необходимого для принятия решения </w:t>
      </w:r>
      <w:r w:rsidRPr="003B4160">
        <w:rPr>
          <w:rFonts w:ascii="Times New Roman" w:hAnsi="Times New Roman" w:cs="Times New Roman"/>
          <w:sz w:val="24"/>
          <w:szCs w:val="24"/>
          <w:lang w:eastAsia="ru-RU"/>
        </w:rPr>
        <w:t xml:space="preserve">должностным лицом жилищного отдела (сектора) </w:t>
      </w:r>
      <w:r w:rsidRPr="003B4160">
        <w:rPr>
          <w:rFonts w:ascii="Times New Roman" w:eastAsia="Times New Roman" w:hAnsi="Times New Roman" w:cs="Times New Roman"/>
          <w:color w:val="000000"/>
          <w:sz w:val="24"/>
          <w:szCs w:val="24"/>
        </w:rPr>
        <w:t xml:space="preserve">о </w:t>
      </w:r>
      <w:r w:rsidRPr="003B4160">
        <w:rPr>
          <w:rFonts w:ascii="Times New Roman" w:hAnsi="Times New Roman" w:cs="Times New Roman"/>
          <w:sz w:val="24"/>
          <w:szCs w:val="24"/>
          <w:lang w:eastAsia="ru-RU"/>
        </w:rPr>
        <w:t>принятии граждан на учет в качестве нуждающихся в жилых помещениях, предоставляемых по договорам социального найма.</w:t>
      </w:r>
    </w:p>
    <w:p w:rsidR="006E67B2" w:rsidRPr="003B4160" w:rsidRDefault="006E67B2" w:rsidP="001D42AE">
      <w:pPr>
        <w:autoSpaceDE w:val="0"/>
        <w:autoSpaceDN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 xml:space="preserve">3.1.4 Принятие и подписание решения о предоставлении или об отказе в предоставлении муниципальной услуги: </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i/>
          <w:sz w:val="24"/>
          <w:szCs w:val="24"/>
        </w:rPr>
      </w:pPr>
      <w:r w:rsidRPr="003B4160">
        <w:rPr>
          <w:rFonts w:ascii="Times New Roman" w:hAnsi="Times New Roman" w:cs="Times New Roman"/>
          <w:sz w:val="24"/>
          <w:szCs w:val="24"/>
        </w:rPr>
        <w:t>На основании поступивших запрашиваемых документов (сведений) и выполнением условий пункта 2.10 настоящего регламента должностным лицом жилищного отдела (сектора) готовится проект решения (форму решения (постановление/</w:t>
      </w:r>
      <w:proofErr w:type="gramStart"/>
      <w:r w:rsidRPr="003B4160">
        <w:rPr>
          <w:rFonts w:ascii="Times New Roman" w:hAnsi="Times New Roman" w:cs="Times New Roman"/>
          <w:sz w:val="24"/>
          <w:szCs w:val="24"/>
        </w:rPr>
        <w:t xml:space="preserve">распоряжение) </w:t>
      </w:r>
      <w:proofErr w:type="gramEnd"/>
      <w:r w:rsidRPr="003B4160">
        <w:rPr>
          <w:rFonts w:ascii="Times New Roman" w:hAnsi="Times New Roman" w:cs="Times New Roman"/>
          <w:sz w:val="24"/>
          <w:szCs w:val="24"/>
        </w:rPr>
        <w:t>муниципальное образование определяет самостоятельно, шаблоны указаны во вложении)</w:t>
      </w:r>
      <w:r w:rsidRPr="003B4160">
        <w:rPr>
          <w:rFonts w:ascii="Times New Roman" w:hAnsi="Times New Roman" w:cs="Times New Roman"/>
          <w:i/>
          <w:sz w:val="24"/>
          <w:szCs w:val="24"/>
        </w:rPr>
        <w:t>:</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о  принятии граждан на учет в качестве нуждающихся в жилых помещениях, предоставляемых по договорам социального найма, согласно приложению № 4.1;</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обоснованный отказ о  принятии граждан на учет в качестве нуждающихся в жилых помещениях, предоставляемых по договорам социального найма, согласно приложению № 4.2;</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предоставление информации об очередности предоставления жилых помещений по договорам социального найма</w:t>
      </w:r>
      <w:r w:rsidR="005B0ADE">
        <w:rPr>
          <w:rFonts w:ascii="Times New Roman" w:hAnsi="Times New Roman" w:cs="Times New Roman"/>
          <w:sz w:val="24"/>
          <w:szCs w:val="24"/>
        </w:rPr>
        <w:t>, согласно приложению № 5.1</w:t>
      </w:r>
      <w:r w:rsidRPr="003B4160">
        <w:rPr>
          <w:rFonts w:ascii="Times New Roman" w:hAnsi="Times New Roman" w:cs="Times New Roman"/>
          <w:sz w:val="24"/>
          <w:szCs w:val="24"/>
        </w:rPr>
        <w:t>;</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 отказ в предоставлении такой информации, согласно приложению № </w:t>
      </w:r>
      <w:r w:rsidR="00312046">
        <w:rPr>
          <w:rFonts w:ascii="Times New Roman" w:hAnsi="Times New Roman" w:cs="Times New Roman"/>
          <w:sz w:val="24"/>
          <w:szCs w:val="24"/>
        </w:rPr>
        <w:t>5.1</w:t>
      </w:r>
      <w:r w:rsidRPr="003B4160">
        <w:rPr>
          <w:rFonts w:ascii="Times New Roman" w:hAnsi="Times New Roman" w:cs="Times New Roman"/>
          <w:sz w:val="24"/>
          <w:szCs w:val="24"/>
        </w:rPr>
        <w:t>;</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bCs/>
          <w:sz w:val="24"/>
          <w:szCs w:val="24"/>
          <w:lang w:eastAsia="ru-RU"/>
        </w:rPr>
      </w:pPr>
      <w:r w:rsidRPr="003B4160">
        <w:rPr>
          <w:rFonts w:ascii="Times New Roman" w:hAnsi="Times New Roman" w:cs="Times New Roman"/>
          <w:sz w:val="24"/>
          <w:szCs w:val="24"/>
        </w:rPr>
        <w:t xml:space="preserve">и передается в </w:t>
      </w:r>
      <w:r w:rsidR="00312046">
        <w:rPr>
          <w:rFonts w:ascii="Times New Roman" w:hAnsi="Times New Roman" w:cs="Times New Roman"/>
          <w:sz w:val="24"/>
          <w:szCs w:val="24"/>
        </w:rPr>
        <w:t>администрацию</w:t>
      </w:r>
      <w:r w:rsidRPr="003B4160">
        <w:rPr>
          <w:rFonts w:ascii="Times New Roman" w:hAnsi="Times New Roman" w:cs="Times New Roman"/>
          <w:sz w:val="24"/>
          <w:szCs w:val="24"/>
        </w:rPr>
        <w:t xml:space="preserve"> </w:t>
      </w:r>
      <w:proofErr w:type="spellStart"/>
      <w:r w:rsidR="00312046">
        <w:rPr>
          <w:rFonts w:ascii="Times New Roman" w:hAnsi="Times New Roman" w:cs="Times New Roman"/>
          <w:sz w:val="24"/>
          <w:szCs w:val="24"/>
        </w:rPr>
        <w:t>Большедворского</w:t>
      </w:r>
      <w:proofErr w:type="spellEnd"/>
      <w:r w:rsidR="00312046">
        <w:rPr>
          <w:rFonts w:ascii="Times New Roman" w:hAnsi="Times New Roman" w:cs="Times New Roman"/>
          <w:sz w:val="24"/>
          <w:szCs w:val="24"/>
        </w:rPr>
        <w:t xml:space="preserve"> сельского поселения </w:t>
      </w:r>
      <w:proofErr w:type="spellStart"/>
      <w:r w:rsidR="00312046">
        <w:rPr>
          <w:rFonts w:ascii="Times New Roman" w:hAnsi="Times New Roman" w:cs="Times New Roman"/>
          <w:sz w:val="24"/>
          <w:szCs w:val="24"/>
        </w:rPr>
        <w:t>Бокситогорского</w:t>
      </w:r>
      <w:proofErr w:type="spellEnd"/>
      <w:r w:rsidR="00312046">
        <w:rPr>
          <w:rFonts w:ascii="Times New Roman" w:hAnsi="Times New Roman" w:cs="Times New Roman"/>
          <w:sz w:val="24"/>
          <w:szCs w:val="24"/>
        </w:rPr>
        <w:t xml:space="preserve"> муниципального района Ленинградской области </w:t>
      </w:r>
      <w:r w:rsidRPr="003B4160">
        <w:rPr>
          <w:rFonts w:ascii="Times New Roman" w:hAnsi="Times New Roman" w:cs="Times New Roman"/>
          <w:sz w:val="24"/>
          <w:szCs w:val="24"/>
        </w:rPr>
        <w:t xml:space="preserve"> для дальнейшего оформления, согласования и подписания в сроки, указанные в подпункте 3 подпункта 3.1.1, </w:t>
      </w:r>
      <w:r w:rsidRPr="003B4160">
        <w:rPr>
          <w:rFonts w:ascii="Times New Roman" w:hAnsi="Times New Roman" w:cs="Times New Roman"/>
          <w:bCs/>
          <w:sz w:val="24"/>
          <w:szCs w:val="24"/>
          <w:lang w:eastAsia="ru-RU"/>
        </w:rPr>
        <w:t xml:space="preserve">в </w:t>
      </w:r>
      <w:r w:rsidRPr="003B4160">
        <w:rPr>
          <w:rFonts w:ascii="Times New Roman" w:hAnsi="Times New Roman" w:cs="Times New Roman"/>
          <w:sz w:val="24"/>
          <w:szCs w:val="24"/>
        </w:rPr>
        <w:t xml:space="preserve">подпункте 2 подпункта </w:t>
      </w:r>
      <w:r w:rsidRPr="003B4160">
        <w:rPr>
          <w:rFonts w:ascii="Times New Roman" w:hAnsi="Times New Roman" w:cs="Times New Roman"/>
          <w:sz w:val="24"/>
          <w:szCs w:val="24"/>
          <w:lang w:eastAsia="ru-RU"/>
        </w:rPr>
        <w:t>3.1.1.2</w:t>
      </w:r>
      <w:r w:rsidRPr="003B4160">
        <w:rPr>
          <w:rFonts w:ascii="Times New Roman" w:hAnsi="Times New Roman" w:cs="Times New Roman"/>
          <w:bCs/>
          <w:sz w:val="24"/>
          <w:szCs w:val="24"/>
          <w:lang w:eastAsia="ru-RU"/>
        </w:rPr>
        <w:t xml:space="preserve"> </w:t>
      </w:r>
      <w:r w:rsidRPr="003B4160">
        <w:rPr>
          <w:rFonts w:ascii="Times New Roman" w:hAnsi="Times New Roman" w:cs="Times New Roman"/>
          <w:sz w:val="24"/>
          <w:szCs w:val="24"/>
        </w:rPr>
        <w:t>пункта  3.1 настоящего регламента.</w:t>
      </w:r>
    </w:p>
    <w:p w:rsidR="006E67B2" w:rsidRPr="003B4160" w:rsidRDefault="006E67B2" w:rsidP="001D42AE">
      <w:pPr>
        <w:autoSpaceDE w:val="0"/>
        <w:autoSpaceDN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Результат выполнения административного действия: принятие и подписание решения о предоставлении или об отказе в предоставлении муниципальной услуги. </w:t>
      </w:r>
    </w:p>
    <w:p w:rsidR="006E67B2" w:rsidRPr="003B4160" w:rsidRDefault="006E67B2" w:rsidP="001D42AE">
      <w:pPr>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 3.1.5. Информирование граждан о принятом решении.</w:t>
      </w:r>
    </w:p>
    <w:p w:rsidR="006E67B2" w:rsidRPr="003B4160" w:rsidRDefault="006E67B2" w:rsidP="001D42AE">
      <w:pPr>
        <w:spacing w:after="0" w:line="240" w:lineRule="auto"/>
        <w:ind w:left="851" w:right="-284" w:firstLine="709"/>
        <w:jc w:val="both"/>
        <w:rPr>
          <w:rFonts w:ascii="Times New Roman" w:hAnsi="Times New Roman" w:cs="Times New Roman"/>
          <w:bCs/>
          <w:sz w:val="24"/>
          <w:szCs w:val="24"/>
          <w:lang w:eastAsia="ru-RU"/>
        </w:rPr>
      </w:pPr>
      <w:proofErr w:type="gramStart"/>
      <w:r w:rsidRPr="003B4160">
        <w:rPr>
          <w:rFonts w:ascii="Times New Roman" w:hAnsi="Times New Roman" w:cs="Times New Roman"/>
          <w:bCs/>
          <w:sz w:val="24"/>
          <w:szCs w:val="24"/>
          <w:lang w:eastAsia="ru-RU"/>
        </w:rPr>
        <w:t>Выдача оформленного решения заявителю и формирование учетного дела</w:t>
      </w:r>
      <w:r w:rsidRPr="003B4160">
        <w:rPr>
          <w:rFonts w:ascii="Times New Roman" w:hAnsi="Times New Roman" w:cs="Times New Roman"/>
          <w:sz w:val="24"/>
          <w:szCs w:val="24"/>
        </w:rPr>
        <w:t>/реестра (при технической реализации)</w:t>
      </w:r>
      <w:r w:rsidRPr="003B4160">
        <w:rPr>
          <w:rFonts w:ascii="Times New Roman" w:hAnsi="Times New Roman" w:cs="Times New Roman"/>
          <w:bCs/>
          <w:sz w:val="24"/>
          <w:szCs w:val="24"/>
          <w:lang w:eastAsia="ru-RU"/>
        </w:rPr>
        <w:t xml:space="preserve"> гражданина принятого на учет в качестве нуждающихся в жилых помещениях (для услуги 1.2.1).</w:t>
      </w:r>
      <w:proofErr w:type="gramEnd"/>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Специали</w:t>
      </w:r>
      <w:proofErr w:type="gramStart"/>
      <w:r w:rsidRPr="003B4160">
        <w:rPr>
          <w:rFonts w:ascii="Times New Roman" w:hAnsi="Times New Roman" w:cs="Times New Roman"/>
          <w:sz w:val="24"/>
          <w:szCs w:val="24"/>
          <w:lang w:eastAsia="ru-RU"/>
        </w:rPr>
        <w:t>ст стр</w:t>
      </w:r>
      <w:proofErr w:type="gramEnd"/>
      <w:r w:rsidRPr="003B4160">
        <w:rPr>
          <w:rFonts w:ascii="Times New Roman" w:hAnsi="Times New Roman" w:cs="Times New Roman"/>
          <w:sz w:val="24"/>
          <w:szCs w:val="24"/>
          <w:lang w:eastAsia="ru-RU"/>
        </w:rPr>
        <w:t>уктурного подразделения  ОМСУ/Организации не позднее чем через 1 рабочий день со дня принятия решения (подготовки информации) выдает или направляет гражданину, подавшему соответствующее заявление, документ, подтверждающий такое решение (информацию об очередности/</w:t>
      </w:r>
      <w:r w:rsidRPr="003B4160">
        <w:rPr>
          <w:rFonts w:ascii="Times New Roman" w:hAnsi="Times New Roman" w:cs="Times New Roman"/>
          <w:sz w:val="24"/>
          <w:szCs w:val="24"/>
        </w:rPr>
        <w:t xml:space="preserve"> отказ в предоставлении такой информации</w:t>
      </w:r>
      <w:r w:rsidRPr="003B4160">
        <w:rPr>
          <w:rFonts w:ascii="Times New Roman" w:hAnsi="Times New Roman" w:cs="Times New Roman"/>
          <w:sz w:val="24"/>
          <w:szCs w:val="24"/>
          <w:lang w:eastAsia="ru-RU"/>
        </w:rPr>
        <w:t xml:space="preserve"> для услуги 1.2.2).</w:t>
      </w:r>
    </w:p>
    <w:p w:rsidR="006E67B2" w:rsidRPr="003B4160" w:rsidRDefault="006E67B2" w:rsidP="001D42AE">
      <w:pPr>
        <w:spacing w:after="0" w:line="240" w:lineRule="auto"/>
        <w:ind w:left="851" w:right="-284" w:firstLine="709"/>
        <w:jc w:val="both"/>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b/>
          <w:bCs/>
          <w:sz w:val="24"/>
          <w:szCs w:val="24"/>
        </w:rPr>
      </w:pPr>
      <w:r w:rsidRPr="003B4160">
        <w:rPr>
          <w:rFonts w:ascii="Times New Roman" w:hAnsi="Times New Roman" w:cs="Times New Roman"/>
          <w:b/>
          <w:bCs/>
          <w:sz w:val="24"/>
          <w:szCs w:val="24"/>
        </w:rPr>
        <w:t>3.2. Особенности предоставления муниципальной услуги в электронной форме.</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xml:space="preserve">3.2.1. </w:t>
      </w:r>
      <w:proofErr w:type="gramStart"/>
      <w:r w:rsidRPr="003B4160">
        <w:rPr>
          <w:rFonts w:ascii="Times New Roman" w:hAnsi="Times New Roman" w:cs="Times New Roman"/>
          <w:sz w:val="24"/>
          <w:szCs w:val="24"/>
        </w:rPr>
        <w:t>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lastRenderedPageBreak/>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3B4160">
        <w:rPr>
          <w:rFonts w:ascii="Times New Roman" w:hAnsi="Times New Roman" w:cs="Times New Roman"/>
          <w:sz w:val="24"/>
          <w:szCs w:val="24"/>
        </w:rPr>
        <w:t>ии и ау</w:t>
      </w:r>
      <w:proofErr w:type="gramEnd"/>
      <w:r w:rsidRPr="003B4160">
        <w:rPr>
          <w:rFonts w:ascii="Times New Roman" w:hAnsi="Times New Roman" w:cs="Times New Roman"/>
          <w:sz w:val="24"/>
          <w:szCs w:val="24"/>
        </w:rPr>
        <w:t xml:space="preserve">тентификации (далее – ЕСИА). </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3.2.3. Для подачи заявления через ЕПГУ или через ПГУ ЛО заявитель должен выполнить следующие действия:</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пройти идентификацию и аутентификацию в ЕСИА;</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6E67B2" w:rsidRPr="003B4160" w:rsidRDefault="006E67B2" w:rsidP="001D42AE">
      <w:pPr>
        <w:spacing w:after="0" w:line="240" w:lineRule="auto"/>
        <w:ind w:left="851" w:right="-284" w:firstLine="708"/>
        <w:jc w:val="both"/>
        <w:outlineLvl w:val="1"/>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приложить к заявлению электронные документы, </w:t>
      </w:r>
    </w:p>
    <w:p w:rsidR="006E67B2" w:rsidRPr="003B4160" w:rsidRDefault="006E67B2" w:rsidP="001D42AE">
      <w:pPr>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направить пакет электронных документов в ОМСУ/Организацию посредством функционала ЕПГУ ЛО или ПГУ ЛО.</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3.2.4 АИС «</w:t>
      </w:r>
      <w:proofErr w:type="spellStart"/>
      <w:r w:rsidRPr="003B4160">
        <w:rPr>
          <w:rFonts w:ascii="Times New Roman" w:hAnsi="Times New Roman" w:cs="Times New Roman"/>
          <w:sz w:val="24"/>
          <w:szCs w:val="24"/>
        </w:rPr>
        <w:t>Межвед</w:t>
      </w:r>
      <w:proofErr w:type="spellEnd"/>
      <w:r w:rsidRPr="003B4160">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3.2.5. При предоставлении муниципальной услуги через ПГУ ЛО либо через ЕПГУ, специалист ОМСУ/Организации выполняет следующие действия:</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 формирует пакет документов, поступивший через ПГУ ЛО либо через ЕПГУ, и передает ответственному специалисту ОМСУ/Организации,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6E67B2" w:rsidRPr="003B4160" w:rsidRDefault="006E67B2" w:rsidP="001D42AE">
      <w:pPr>
        <w:widowControl w:val="0"/>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proofErr w:type="gramStart"/>
      <w:r w:rsidRPr="003B4160">
        <w:rPr>
          <w:rFonts w:ascii="Times New Roman" w:eastAsia="Times New Roman" w:hAnsi="Times New Roman" w:cs="Times New Roman"/>
          <w:color w:val="000000"/>
          <w:sz w:val="24"/>
          <w:szCs w:val="24"/>
          <w:lang w:eastAsia="ru-RU"/>
        </w:rPr>
        <w:t>Заявителю направляется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6E67B2" w:rsidRPr="003B4160" w:rsidRDefault="006E67B2" w:rsidP="001D42AE">
      <w:pPr>
        <w:autoSpaceDE w:val="0"/>
        <w:autoSpaceDN w:val="0"/>
        <w:adjustRightInd w:val="0"/>
        <w:spacing w:after="0" w:line="240" w:lineRule="auto"/>
        <w:ind w:left="851" w:right="-284" w:firstLine="539"/>
        <w:jc w:val="both"/>
        <w:rPr>
          <w:rFonts w:ascii="Times New Roman" w:hAnsi="Times New Roman" w:cs="Times New Roman"/>
          <w:sz w:val="24"/>
          <w:szCs w:val="24"/>
        </w:rPr>
      </w:pPr>
      <w:r w:rsidRPr="003B4160">
        <w:rPr>
          <w:rFonts w:ascii="Times New Roman" w:hAnsi="Times New Roman" w:cs="Times New Roman"/>
          <w:sz w:val="24"/>
          <w:szCs w:val="24"/>
        </w:rPr>
        <w:t>- 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3B4160">
        <w:rPr>
          <w:rFonts w:ascii="Times New Roman" w:hAnsi="Times New Roman" w:cs="Times New Roman"/>
          <w:sz w:val="24"/>
          <w:szCs w:val="24"/>
        </w:rPr>
        <w:t>Межвед</w:t>
      </w:r>
      <w:proofErr w:type="spellEnd"/>
      <w:r w:rsidRPr="003B4160">
        <w:rPr>
          <w:rFonts w:ascii="Times New Roman" w:hAnsi="Times New Roman" w:cs="Times New Roman"/>
          <w:sz w:val="24"/>
          <w:szCs w:val="24"/>
        </w:rPr>
        <w:t xml:space="preserve"> ЛО» формы о принятом решении и переводит дело в архив АИС «</w:t>
      </w:r>
      <w:proofErr w:type="spellStart"/>
      <w:r w:rsidRPr="003B4160">
        <w:rPr>
          <w:rFonts w:ascii="Times New Roman" w:hAnsi="Times New Roman" w:cs="Times New Roman"/>
          <w:sz w:val="24"/>
          <w:szCs w:val="24"/>
        </w:rPr>
        <w:t>Межвед</w:t>
      </w:r>
      <w:proofErr w:type="spellEnd"/>
      <w:r w:rsidRPr="003B4160">
        <w:rPr>
          <w:rFonts w:ascii="Times New Roman" w:hAnsi="Times New Roman" w:cs="Times New Roman"/>
          <w:sz w:val="24"/>
          <w:szCs w:val="24"/>
        </w:rPr>
        <w:t xml:space="preserve"> ЛО»;</w:t>
      </w:r>
    </w:p>
    <w:p w:rsidR="006E67B2" w:rsidRPr="003B4160" w:rsidRDefault="006E67B2" w:rsidP="001D42AE">
      <w:pPr>
        <w:autoSpaceDE w:val="0"/>
        <w:autoSpaceDN w:val="0"/>
        <w:adjustRightInd w:val="0"/>
        <w:spacing w:after="0" w:line="240" w:lineRule="auto"/>
        <w:ind w:left="851" w:right="-284" w:firstLine="539"/>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Заявителю направляется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6E67B2" w:rsidRPr="003B4160" w:rsidRDefault="006E67B2" w:rsidP="001D42AE">
      <w:pPr>
        <w:autoSpaceDE w:val="0"/>
        <w:autoSpaceDN w:val="0"/>
        <w:adjustRightInd w:val="0"/>
        <w:spacing w:after="0" w:line="240" w:lineRule="auto"/>
        <w:ind w:left="851" w:right="-284" w:firstLine="539"/>
        <w:jc w:val="both"/>
        <w:rPr>
          <w:rFonts w:ascii="Times New Roman" w:hAnsi="Times New Roman" w:cs="Times New Roman"/>
          <w:sz w:val="24"/>
          <w:szCs w:val="24"/>
        </w:rPr>
      </w:pPr>
      <w:r w:rsidRPr="003B4160">
        <w:rPr>
          <w:rFonts w:ascii="Times New Roman" w:hAnsi="Times New Roman" w:cs="Times New Roman"/>
          <w:sz w:val="24"/>
          <w:szCs w:val="24"/>
        </w:rPr>
        <w:t>Заявителю направляется документ способом, указанным в заявлении: электронный документ, подписанный усиленной квалифицированной ЭП должностного лица, принявшего решение, в Личный кабинет заявителя.</w:t>
      </w:r>
    </w:p>
    <w:p w:rsidR="006E67B2" w:rsidRPr="003B4160" w:rsidRDefault="006E67B2" w:rsidP="001D42AE">
      <w:pPr>
        <w:autoSpaceDE w:val="0"/>
        <w:autoSpaceDN w:val="0"/>
        <w:adjustRightInd w:val="0"/>
        <w:spacing w:after="0" w:line="240" w:lineRule="auto"/>
        <w:ind w:left="851" w:right="-284" w:firstLine="539"/>
        <w:jc w:val="both"/>
        <w:rPr>
          <w:rFonts w:ascii="Times New Roman" w:eastAsia="Times New Roman" w:hAnsi="Times New Roman" w:cs="Times New Roman"/>
          <w:sz w:val="24"/>
          <w:szCs w:val="24"/>
          <w:lang w:eastAsia="ru-RU"/>
        </w:rPr>
      </w:pPr>
      <w:r w:rsidRPr="003B4160">
        <w:rPr>
          <w:rFonts w:ascii="Times New Roman" w:hAnsi="Times New Roman" w:cs="Times New Roman"/>
          <w:sz w:val="24"/>
          <w:szCs w:val="24"/>
        </w:rPr>
        <w:t xml:space="preserve">3.2.6. </w:t>
      </w:r>
      <w:r w:rsidRPr="003B4160">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ОМСУ/Организации.</w:t>
      </w:r>
    </w:p>
    <w:p w:rsidR="006E67B2" w:rsidRPr="003B4160" w:rsidRDefault="006E67B2" w:rsidP="001D42AE">
      <w:pPr>
        <w:widowControl w:val="0"/>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3.2.7. Получение информации о ходе рассмотрения заявления и о результате предоставления муниципальной услуги производится в личном кабинете на ЕПГУ или ПГН ЛО,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3.2.8. Оценка качества предоставления муниципальной услуги.</w:t>
      </w:r>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proofErr w:type="gramStart"/>
      <w:r w:rsidRPr="003B4160">
        <w:rPr>
          <w:rFonts w:ascii="Times New Roman" w:eastAsia="Times New Roman" w:hAnsi="Times New Roman" w:cs="Times New Roman"/>
          <w:color w:val="000000"/>
          <w:sz w:val="24"/>
          <w:szCs w:val="24"/>
          <w:lang w:eastAsia="ru-RU"/>
        </w:rPr>
        <w:t xml:space="preserve">Оценка качества предоставления муниципальной услуги осуществляется в соответствии с </w:t>
      </w:r>
      <w:hyperlink r:id="rId15" w:history="1">
        <w:r w:rsidRPr="003B4160">
          <w:rPr>
            <w:rFonts w:ascii="Times New Roman" w:eastAsia="Times New Roman" w:hAnsi="Times New Roman" w:cs="Times New Roman"/>
            <w:color w:val="000000"/>
            <w:sz w:val="24"/>
            <w:szCs w:val="24"/>
            <w:lang w:eastAsia="ru-RU"/>
          </w:rPr>
          <w:t>Правилами</w:t>
        </w:r>
      </w:hyperlink>
      <w:r w:rsidRPr="003B4160">
        <w:rPr>
          <w:rFonts w:ascii="Times New Roman" w:eastAsia="Times New Roman" w:hAnsi="Times New Roman" w:cs="Times New Roman"/>
          <w:color w:val="000000"/>
          <w:sz w:val="24"/>
          <w:szCs w:val="24"/>
          <w:lang w:eastAsia="ru-RU"/>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w:t>
      </w:r>
      <w:r w:rsidRPr="003B4160">
        <w:rPr>
          <w:rFonts w:ascii="Times New Roman" w:eastAsia="Times New Roman" w:hAnsi="Times New Roman" w:cs="Times New Roman"/>
          <w:color w:val="000000"/>
          <w:sz w:val="24"/>
          <w:szCs w:val="24"/>
          <w:lang w:eastAsia="ru-RU"/>
        </w:rPr>
        <w:lastRenderedPageBreak/>
        <w:t>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3B4160">
        <w:rPr>
          <w:rFonts w:ascii="Times New Roman" w:eastAsia="Times New Roman" w:hAnsi="Times New Roman" w:cs="Times New Roman"/>
          <w:color w:val="000000"/>
          <w:sz w:val="24"/>
          <w:szCs w:val="24"/>
          <w:lang w:eastAsia="ru-RU"/>
        </w:rPr>
        <w:t xml:space="preserve"> </w:t>
      </w:r>
      <w:proofErr w:type="gramStart"/>
      <w:r w:rsidRPr="003B4160">
        <w:rPr>
          <w:rFonts w:ascii="Times New Roman" w:eastAsia="Times New Roman" w:hAnsi="Times New Roman" w:cs="Times New Roman"/>
          <w:color w:val="000000"/>
          <w:sz w:val="24"/>
          <w:szCs w:val="24"/>
          <w:lang w:eastAsia="ru-RU"/>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3B4160">
        <w:rPr>
          <w:rFonts w:ascii="Times New Roman" w:eastAsia="Times New Roman" w:hAnsi="Times New Roman" w:cs="Times New Roman"/>
          <w:color w:val="000000"/>
          <w:sz w:val="24"/>
          <w:szCs w:val="24"/>
          <w:lang w:eastAsia="ru-RU"/>
        </w:rPr>
        <w:t xml:space="preserve"> решений о досрочном прекращении исполнения соответствующими руководителями своих должностных обязанностей».</w:t>
      </w:r>
    </w:p>
    <w:p w:rsidR="006E67B2" w:rsidRPr="003B4160" w:rsidRDefault="006E67B2" w:rsidP="001D42AE">
      <w:pPr>
        <w:widowControl w:val="0"/>
        <w:autoSpaceDE w:val="0"/>
        <w:autoSpaceDN w:val="0"/>
        <w:adjustRightInd w:val="0"/>
        <w:spacing w:after="0" w:line="240" w:lineRule="auto"/>
        <w:ind w:left="851" w:right="-284" w:firstLine="567"/>
        <w:jc w:val="both"/>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 xml:space="preserve">3.2.9. </w:t>
      </w:r>
      <w:proofErr w:type="gramStart"/>
      <w:r w:rsidRPr="003B4160">
        <w:rPr>
          <w:rFonts w:ascii="Times New Roman" w:eastAsia="Times New Roman" w:hAnsi="Times New Roman" w:cs="Times New Roman"/>
          <w:color w:val="000000"/>
          <w:sz w:val="24"/>
          <w:szCs w:val="24"/>
          <w:lang w:eastAsia="ru-RU"/>
        </w:rPr>
        <w:t>Заявителю обеспечивается возможность направления жалобы на решения, действия или бездействие ОМСУ/Организации,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6E67B2" w:rsidRPr="003B4160" w:rsidRDefault="006E67B2" w:rsidP="001D42AE">
      <w:pPr>
        <w:tabs>
          <w:tab w:val="left" w:pos="142"/>
          <w:tab w:val="left" w:pos="284"/>
        </w:tabs>
        <w:spacing w:after="0" w:line="240" w:lineRule="auto"/>
        <w:ind w:left="851" w:right="-284" w:firstLine="709"/>
        <w:jc w:val="center"/>
        <w:rPr>
          <w:rFonts w:ascii="Times New Roman" w:eastAsia="Times New Roman" w:hAnsi="Times New Roman" w:cs="Times New Roman"/>
          <w:b/>
          <w:sz w:val="24"/>
          <w:szCs w:val="24"/>
          <w:lang/>
        </w:rPr>
      </w:pPr>
    </w:p>
    <w:p w:rsidR="006E67B2" w:rsidRPr="003B4160" w:rsidRDefault="006E67B2" w:rsidP="001D42AE">
      <w:pPr>
        <w:tabs>
          <w:tab w:val="left" w:pos="142"/>
          <w:tab w:val="left" w:pos="284"/>
        </w:tabs>
        <w:spacing w:after="0" w:line="240" w:lineRule="auto"/>
        <w:ind w:left="851" w:right="-284" w:firstLine="709"/>
        <w:jc w:val="center"/>
        <w:rPr>
          <w:rFonts w:ascii="Times New Roman" w:eastAsia="Times New Roman" w:hAnsi="Times New Roman" w:cs="Times New Roman"/>
          <w:b/>
          <w:sz w:val="24"/>
          <w:szCs w:val="24"/>
          <w:lang/>
        </w:rPr>
      </w:pPr>
      <w:r w:rsidRPr="003B4160">
        <w:rPr>
          <w:rFonts w:ascii="Times New Roman" w:eastAsia="Times New Roman" w:hAnsi="Times New Roman" w:cs="Times New Roman"/>
          <w:b/>
          <w:sz w:val="24"/>
          <w:szCs w:val="24"/>
          <w:lang w:val="en-US"/>
        </w:rPr>
        <w:t>IV</w:t>
      </w:r>
      <w:r w:rsidRPr="003B4160">
        <w:rPr>
          <w:rFonts w:ascii="Times New Roman" w:eastAsia="Times New Roman" w:hAnsi="Times New Roman" w:cs="Times New Roman"/>
          <w:b/>
          <w:sz w:val="24"/>
          <w:szCs w:val="24"/>
          <w:lang/>
        </w:rPr>
        <w:t xml:space="preserve">. </w:t>
      </w:r>
      <w:r w:rsidRPr="003B4160">
        <w:rPr>
          <w:rFonts w:ascii="Times New Roman" w:eastAsia="Times New Roman" w:hAnsi="Times New Roman" w:cs="Times New Roman"/>
          <w:b/>
          <w:sz w:val="24"/>
          <w:szCs w:val="24"/>
          <w:lang/>
        </w:rPr>
        <w:t xml:space="preserve">Формы </w:t>
      </w:r>
      <w:r w:rsidRPr="003B4160">
        <w:rPr>
          <w:rFonts w:ascii="Times New Roman" w:eastAsia="Times New Roman" w:hAnsi="Times New Roman" w:cs="Times New Roman"/>
          <w:b/>
          <w:sz w:val="24"/>
          <w:szCs w:val="24"/>
          <w:lang/>
        </w:rPr>
        <w:t>контро</w:t>
      </w:r>
      <w:r w:rsidRPr="003B4160">
        <w:rPr>
          <w:rFonts w:ascii="Times New Roman" w:eastAsia="Times New Roman" w:hAnsi="Times New Roman" w:cs="Times New Roman"/>
          <w:b/>
          <w:sz w:val="24"/>
          <w:szCs w:val="24"/>
          <w:lang/>
        </w:rPr>
        <w:t>ля</w:t>
      </w:r>
      <w:r w:rsidRPr="003B4160">
        <w:rPr>
          <w:rFonts w:ascii="Times New Roman" w:eastAsia="Times New Roman" w:hAnsi="Times New Roman" w:cs="Times New Roman"/>
          <w:b/>
          <w:sz w:val="24"/>
          <w:szCs w:val="24"/>
          <w:lang/>
        </w:rPr>
        <w:t xml:space="preserve"> за </w:t>
      </w:r>
      <w:r w:rsidRPr="003B4160">
        <w:rPr>
          <w:rFonts w:ascii="Times New Roman" w:eastAsia="Times New Roman" w:hAnsi="Times New Roman" w:cs="Times New Roman"/>
          <w:b/>
          <w:sz w:val="24"/>
          <w:szCs w:val="24"/>
          <w:lang/>
        </w:rPr>
        <w:t>исполнением административного регламента</w:t>
      </w:r>
    </w:p>
    <w:p w:rsidR="006E67B2" w:rsidRPr="003B4160" w:rsidRDefault="006E67B2" w:rsidP="001D42AE">
      <w:pPr>
        <w:tabs>
          <w:tab w:val="left" w:pos="142"/>
          <w:tab w:val="left" w:pos="284"/>
        </w:tabs>
        <w:spacing w:after="0" w:line="240" w:lineRule="auto"/>
        <w:ind w:left="851" w:right="-284" w:firstLine="709"/>
        <w:jc w:val="center"/>
        <w:rPr>
          <w:rFonts w:ascii="Times New Roman" w:eastAsia="Times New Roman" w:hAnsi="Times New Roman" w:cs="Times New Roman"/>
          <w:b/>
          <w:sz w:val="24"/>
          <w:szCs w:val="24"/>
          <w:lang/>
        </w:rPr>
      </w:pP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4</w:t>
      </w:r>
      <w:r w:rsidRPr="003B4160">
        <w:rPr>
          <w:rFonts w:ascii="Times New Roman" w:eastAsia="Times New Roman" w:hAnsi="Times New Roman" w:cs="Times New Roman"/>
          <w:sz w:val="24"/>
          <w:szCs w:val="24"/>
          <w:lang/>
        </w:rPr>
        <w:t xml:space="preserve">.1. </w:t>
      </w:r>
      <w:r w:rsidRPr="003B4160">
        <w:rPr>
          <w:rFonts w:ascii="Times New Roman" w:eastAsia="Times New Roman" w:hAnsi="Times New Roman" w:cs="Times New Roman"/>
          <w:sz w:val="24"/>
          <w:szCs w:val="24"/>
          <w:lang/>
        </w:rPr>
        <w:t xml:space="preserve">Порядок осуществления текущего </w:t>
      </w:r>
      <w:proofErr w:type="gramStart"/>
      <w:r w:rsidRPr="003B4160">
        <w:rPr>
          <w:rFonts w:ascii="Times New Roman" w:eastAsia="Times New Roman" w:hAnsi="Times New Roman" w:cs="Times New Roman"/>
          <w:sz w:val="24"/>
          <w:szCs w:val="24"/>
          <w:lang/>
        </w:rPr>
        <w:t>контроля за</w:t>
      </w:r>
      <w:proofErr w:type="gramEnd"/>
      <w:r w:rsidRPr="003B4160">
        <w:rPr>
          <w:rFonts w:ascii="Times New Roman" w:eastAsia="Times New Roman" w:hAnsi="Times New Roman" w:cs="Times New Roman"/>
          <w:sz w:val="24"/>
          <w:szCs w:val="24"/>
          <w:lang/>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E67B2" w:rsidRPr="003B4160" w:rsidRDefault="006E67B2" w:rsidP="001D42AE">
      <w:pPr>
        <w:tabs>
          <w:tab w:val="left" w:pos="142"/>
          <w:tab w:val="left" w:pos="284"/>
        </w:tabs>
        <w:spacing w:after="0" w:line="240" w:lineRule="auto"/>
        <w:ind w:left="851" w:right="-284" w:firstLine="709"/>
        <w:jc w:val="both"/>
        <w:rPr>
          <w:rFonts w:ascii="Times New Roman" w:eastAsia="Times New Roman" w:hAnsi="Times New Roman" w:cs="Times New Roman"/>
          <w:sz w:val="24"/>
          <w:szCs w:val="24"/>
          <w:lang/>
        </w:rPr>
      </w:pPr>
      <w:proofErr w:type="gramStart"/>
      <w:r w:rsidRPr="003B4160">
        <w:rPr>
          <w:rFonts w:ascii="Times New Roman" w:eastAsia="Times New Roman" w:hAnsi="Times New Roman" w:cs="Times New Roman"/>
          <w:sz w:val="24"/>
          <w:szCs w:val="24"/>
          <w:lang/>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В целях осуществления </w:t>
      </w:r>
      <w:proofErr w:type="gramStart"/>
      <w:r w:rsidRPr="003B4160">
        <w:rPr>
          <w:rFonts w:ascii="Times New Roman" w:eastAsia="Times New Roman" w:hAnsi="Times New Roman" w:cs="Times New Roman"/>
          <w:sz w:val="24"/>
          <w:szCs w:val="24"/>
          <w:lang w:eastAsia="ru-RU"/>
        </w:rPr>
        <w:t>контроля за</w:t>
      </w:r>
      <w:proofErr w:type="gramEnd"/>
      <w:r w:rsidRPr="003B4160">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 </w:t>
      </w:r>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Плановые проверки предоставления муниципальной услуги проводятся </w:t>
      </w:r>
      <w:r w:rsidR="00767A16" w:rsidRPr="003B4160">
        <w:rPr>
          <w:rFonts w:ascii="Times New Roman" w:eastAsia="Times New Roman" w:hAnsi="Times New Roman" w:cs="Times New Roman"/>
          <w:sz w:val="24"/>
          <w:szCs w:val="24"/>
          <w:lang w:eastAsia="ru-RU"/>
        </w:rPr>
        <w:t xml:space="preserve">администрацией </w:t>
      </w:r>
      <w:proofErr w:type="spellStart"/>
      <w:r w:rsidR="00767A16" w:rsidRPr="003B4160">
        <w:rPr>
          <w:rFonts w:ascii="Times New Roman" w:eastAsia="Times New Roman" w:hAnsi="Times New Roman" w:cs="Times New Roman"/>
          <w:sz w:val="24"/>
          <w:szCs w:val="24"/>
          <w:lang w:eastAsia="ru-RU"/>
        </w:rPr>
        <w:t>Большедворского</w:t>
      </w:r>
      <w:proofErr w:type="spellEnd"/>
      <w:r w:rsidR="00767A16" w:rsidRPr="003B4160">
        <w:rPr>
          <w:rFonts w:ascii="Times New Roman" w:eastAsia="Times New Roman" w:hAnsi="Times New Roman" w:cs="Times New Roman"/>
          <w:sz w:val="24"/>
          <w:szCs w:val="24"/>
          <w:lang w:eastAsia="ru-RU"/>
        </w:rPr>
        <w:t xml:space="preserve"> </w:t>
      </w:r>
      <w:r w:rsidR="0063015C">
        <w:rPr>
          <w:rFonts w:ascii="Times New Roman" w:eastAsia="Times New Roman" w:hAnsi="Times New Roman" w:cs="Times New Roman"/>
          <w:sz w:val="24"/>
          <w:szCs w:val="24"/>
          <w:lang w:eastAsia="ru-RU"/>
        </w:rPr>
        <w:t xml:space="preserve">сельского поселения </w:t>
      </w:r>
      <w:proofErr w:type="spellStart"/>
      <w:r w:rsidR="0063015C">
        <w:rPr>
          <w:rFonts w:ascii="Times New Roman" w:eastAsia="Times New Roman" w:hAnsi="Times New Roman" w:cs="Times New Roman"/>
          <w:sz w:val="24"/>
          <w:szCs w:val="24"/>
          <w:lang w:eastAsia="ru-RU"/>
        </w:rPr>
        <w:t>Бокситогорс</w:t>
      </w:r>
      <w:r w:rsidR="00767A16" w:rsidRPr="003B4160">
        <w:rPr>
          <w:rFonts w:ascii="Times New Roman" w:eastAsia="Times New Roman" w:hAnsi="Times New Roman" w:cs="Times New Roman"/>
          <w:sz w:val="24"/>
          <w:szCs w:val="24"/>
          <w:lang w:eastAsia="ru-RU"/>
        </w:rPr>
        <w:t>к</w:t>
      </w:r>
      <w:r w:rsidR="0063015C">
        <w:rPr>
          <w:rFonts w:ascii="Times New Roman" w:eastAsia="Times New Roman" w:hAnsi="Times New Roman" w:cs="Times New Roman"/>
          <w:sz w:val="24"/>
          <w:szCs w:val="24"/>
          <w:lang w:eastAsia="ru-RU"/>
        </w:rPr>
        <w:t>о</w:t>
      </w:r>
      <w:r w:rsidR="00767A16" w:rsidRPr="003B4160">
        <w:rPr>
          <w:rFonts w:ascii="Times New Roman" w:eastAsia="Times New Roman" w:hAnsi="Times New Roman" w:cs="Times New Roman"/>
          <w:sz w:val="24"/>
          <w:szCs w:val="24"/>
          <w:lang w:eastAsia="ru-RU"/>
        </w:rPr>
        <w:t>го</w:t>
      </w:r>
      <w:proofErr w:type="spellEnd"/>
      <w:r w:rsidR="00767A16" w:rsidRPr="003B4160">
        <w:rPr>
          <w:rFonts w:ascii="Times New Roman" w:eastAsia="Times New Roman" w:hAnsi="Times New Roman" w:cs="Times New Roman"/>
          <w:sz w:val="24"/>
          <w:szCs w:val="24"/>
          <w:lang w:eastAsia="ru-RU"/>
        </w:rPr>
        <w:t xml:space="preserve"> муниципального района Ленинградской обл</w:t>
      </w:r>
      <w:r w:rsidR="0063015C">
        <w:rPr>
          <w:rFonts w:ascii="Times New Roman" w:eastAsia="Times New Roman" w:hAnsi="Times New Roman" w:cs="Times New Roman"/>
          <w:sz w:val="24"/>
          <w:szCs w:val="24"/>
          <w:lang w:eastAsia="ru-RU"/>
        </w:rPr>
        <w:t>а</w:t>
      </w:r>
      <w:r w:rsidR="00767A16" w:rsidRPr="003B4160">
        <w:rPr>
          <w:rFonts w:ascii="Times New Roman" w:eastAsia="Times New Roman" w:hAnsi="Times New Roman" w:cs="Times New Roman"/>
          <w:sz w:val="24"/>
          <w:szCs w:val="24"/>
          <w:lang w:eastAsia="ru-RU"/>
        </w:rPr>
        <w:t xml:space="preserve">сти </w:t>
      </w:r>
      <w:r w:rsidRPr="003B4160">
        <w:rPr>
          <w:rFonts w:ascii="Times New Roman" w:eastAsia="Times New Roman" w:hAnsi="Times New Roman" w:cs="Times New Roman"/>
          <w:sz w:val="24"/>
          <w:szCs w:val="24"/>
          <w:lang w:eastAsia="ru-RU"/>
        </w:rPr>
        <w:t>(напр., не чаще одного раза в три года) в соответствии с планом проведения проверок, утвержденным руководителем ОМСУ.</w:t>
      </w:r>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lastRenderedPageBreak/>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6E67B2" w:rsidRPr="003B4160" w:rsidRDefault="006E67B2" w:rsidP="001D42AE">
      <w:pPr>
        <w:tabs>
          <w:tab w:val="left" w:pos="709"/>
        </w:tabs>
        <w:autoSpaceDE w:val="0"/>
        <w:autoSpaceDN w:val="0"/>
        <w:adjustRightInd w:val="0"/>
        <w:spacing w:after="0" w:line="240" w:lineRule="auto"/>
        <w:ind w:left="851" w:right="-284" w:firstLine="709"/>
        <w:contextualSpacing/>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E67B2" w:rsidRPr="003B4160" w:rsidRDefault="006E67B2" w:rsidP="001D42AE">
      <w:pPr>
        <w:tabs>
          <w:tab w:val="left" w:pos="284"/>
          <w:tab w:val="left" w:pos="709"/>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По результатам рассмотрения обращений дается письменный ответ.</w:t>
      </w:r>
    </w:p>
    <w:p w:rsidR="006E67B2" w:rsidRPr="003B4160" w:rsidRDefault="006E67B2" w:rsidP="001D42AE">
      <w:pPr>
        <w:tabs>
          <w:tab w:val="left" w:pos="284"/>
          <w:tab w:val="left" w:pos="709"/>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4</w:t>
      </w:r>
      <w:r w:rsidRPr="003B4160">
        <w:rPr>
          <w:rFonts w:ascii="Times New Roman" w:eastAsia="Times New Roman" w:hAnsi="Times New Roman" w:cs="Times New Roman"/>
          <w:sz w:val="24"/>
          <w:szCs w:val="24"/>
          <w:lang/>
        </w:rPr>
        <w:t>.</w:t>
      </w:r>
      <w:r w:rsidRPr="003B4160">
        <w:rPr>
          <w:rFonts w:ascii="Times New Roman" w:eastAsia="Times New Roman" w:hAnsi="Times New Roman" w:cs="Times New Roman"/>
          <w:sz w:val="24"/>
          <w:szCs w:val="24"/>
          <w:lang/>
        </w:rPr>
        <w:t>3</w:t>
      </w:r>
      <w:r w:rsidRPr="003B4160">
        <w:rPr>
          <w:rFonts w:ascii="Times New Roman" w:eastAsia="Times New Roman" w:hAnsi="Times New Roman" w:cs="Times New Roman"/>
          <w:sz w:val="24"/>
          <w:szCs w:val="24"/>
          <w:lang/>
        </w:rPr>
        <w:t xml:space="preserve">. Ответственность должностных лиц за решения и действия (бездействие), принимаемые (осуществляемые) в ходе предоставления </w:t>
      </w:r>
      <w:r w:rsidRPr="003B4160">
        <w:rPr>
          <w:rFonts w:ascii="Times New Roman" w:eastAsia="Times New Roman" w:hAnsi="Times New Roman" w:cs="Times New Roman"/>
          <w:sz w:val="24"/>
          <w:szCs w:val="24"/>
          <w:lang/>
        </w:rPr>
        <w:t>муниципальной</w:t>
      </w:r>
      <w:r w:rsidRPr="003B4160">
        <w:rPr>
          <w:rFonts w:ascii="Times New Roman" w:eastAsia="Times New Roman" w:hAnsi="Times New Roman" w:cs="Times New Roman"/>
          <w:sz w:val="24"/>
          <w:szCs w:val="24"/>
          <w:lang/>
        </w:rPr>
        <w:t xml:space="preserve"> услуги.</w:t>
      </w:r>
    </w:p>
    <w:p w:rsidR="006E67B2" w:rsidRPr="003B4160" w:rsidRDefault="006E67B2" w:rsidP="001D42AE">
      <w:pPr>
        <w:shd w:val="clear" w:color="auto" w:fill="FFFFFF"/>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6E67B2" w:rsidRPr="003B4160" w:rsidRDefault="006E67B2" w:rsidP="001D42AE">
      <w:pPr>
        <w:shd w:val="clear" w:color="auto" w:fill="FFFFFF"/>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Руководитель ОМСУ несет персональную ответственность за обеспечение предоставления муниципальной услуги.</w:t>
      </w:r>
    </w:p>
    <w:p w:rsidR="006E67B2" w:rsidRPr="003B4160" w:rsidRDefault="006E67B2" w:rsidP="001D42AE">
      <w:pPr>
        <w:shd w:val="clear" w:color="auto" w:fill="FFFFFF"/>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Работники </w:t>
      </w:r>
      <w:r w:rsidRPr="003B4160">
        <w:rPr>
          <w:rFonts w:ascii="Times New Roman" w:eastAsia="Times New Roman" w:hAnsi="Times New Roman" w:cs="Times New Roman"/>
          <w:sz w:val="24"/>
          <w:szCs w:val="24"/>
          <w:lang w:eastAsia="ru-RU"/>
        </w:rPr>
        <w:t>ОМСУ/Организации</w:t>
      </w:r>
      <w:r w:rsidRPr="003B4160">
        <w:rPr>
          <w:rFonts w:ascii="Times New Roman" w:eastAsia="Times New Roman" w:hAnsi="Times New Roman" w:cs="Times New Roman"/>
          <w:sz w:val="24"/>
          <w:szCs w:val="24"/>
          <w:lang w:eastAsia="ru-RU"/>
        </w:rPr>
        <w:t xml:space="preserve"> при предоставлении </w:t>
      </w:r>
      <w:r w:rsidRPr="003B4160">
        <w:rPr>
          <w:rFonts w:ascii="Times New Roman" w:eastAsia="Times New Roman" w:hAnsi="Times New Roman" w:cs="Times New Roman"/>
          <w:sz w:val="24"/>
          <w:szCs w:val="24"/>
          <w:lang w:eastAsia="ru-RU"/>
        </w:rPr>
        <w:t>муниципальной</w:t>
      </w:r>
      <w:r w:rsidRPr="003B4160">
        <w:rPr>
          <w:rFonts w:ascii="Times New Roman" w:eastAsia="Times New Roman" w:hAnsi="Times New Roman" w:cs="Times New Roman"/>
          <w:sz w:val="24"/>
          <w:szCs w:val="24"/>
          <w:lang w:eastAsia="ru-RU"/>
        </w:rPr>
        <w:t xml:space="preserve"> услуги несут персональную ответственность:</w:t>
      </w:r>
    </w:p>
    <w:p w:rsidR="006E67B2" w:rsidRPr="003B4160" w:rsidRDefault="006E67B2" w:rsidP="001D42AE">
      <w:pPr>
        <w:shd w:val="clear" w:color="auto" w:fill="FFFFFF"/>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за неисполнение или ненадлежащее исполнение административных процедур при предоставлении </w:t>
      </w:r>
      <w:r w:rsidRPr="003B4160">
        <w:rPr>
          <w:rFonts w:ascii="Times New Roman" w:eastAsia="Times New Roman" w:hAnsi="Times New Roman" w:cs="Times New Roman"/>
          <w:sz w:val="24"/>
          <w:szCs w:val="24"/>
          <w:lang w:eastAsia="ru-RU"/>
        </w:rPr>
        <w:t>муниципальной</w:t>
      </w:r>
      <w:r w:rsidRPr="003B4160">
        <w:rPr>
          <w:rFonts w:ascii="Times New Roman" w:eastAsia="Times New Roman" w:hAnsi="Times New Roman" w:cs="Times New Roman"/>
          <w:sz w:val="24"/>
          <w:szCs w:val="24"/>
          <w:lang w:eastAsia="ru-RU"/>
        </w:rPr>
        <w:t xml:space="preserve"> услуги;</w:t>
      </w:r>
    </w:p>
    <w:p w:rsidR="006E67B2" w:rsidRPr="003B4160" w:rsidRDefault="006E67B2" w:rsidP="001D42AE">
      <w:pPr>
        <w:shd w:val="clear" w:color="auto" w:fill="FFFFFF"/>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6E67B2" w:rsidRPr="003B4160" w:rsidRDefault="006E67B2" w:rsidP="001D42AE">
      <w:pPr>
        <w:tabs>
          <w:tab w:val="left" w:pos="284"/>
          <w:tab w:val="left" w:pos="709"/>
        </w:tabs>
        <w:spacing w:after="0" w:line="240" w:lineRule="auto"/>
        <w:ind w:left="851" w:right="-284" w:firstLine="709"/>
        <w:jc w:val="both"/>
        <w:rPr>
          <w:rFonts w:ascii="Times New Roman" w:eastAsia="Times New Roman" w:hAnsi="Times New Roman" w:cs="Times New Roman"/>
          <w:sz w:val="24"/>
          <w:szCs w:val="24"/>
          <w:lang/>
        </w:rPr>
      </w:pPr>
      <w:r w:rsidRPr="003B4160">
        <w:rPr>
          <w:rFonts w:ascii="Times New Roman" w:eastAsia="Times New Roman" w:hAnsi="Times New Roman" w:cs="Times New Roman"/>
          <w:sz w:val="24"/>
          <w:szCs w:val="24"/>
          <w:lang/>
        </w:rPr>
        <w:t xml:space="preserve">Должностные лица, виновные в неисполнении или ненадлежащем исполнении требований настоящего </w:t>
      </w:r>
      <w:r w:rsidRPr="003B4160">
        <w:rPr>
          <w:rFonts w:ascii="Times New Roman" w:eastAsia="Times New Roman" w:hAnsi="Times New Roman" w:cs="Times New Roman"/>
          <w:sz w:val="24"/>
          <w:szCs w:val="24"/>
          <w:lang/>
        </w:rPr>
        <w:t>Административного регламента</w:t>
      </w:r>
      <w:r w:rsidRPr="003B4160">
        <w:rPr>
          <w:rFonts w:ascii="Times New Roman" w:eastAsia="Times New Roman" w:hAnsi="Times New Roman" w:cs="Times New Roman"/>
          <w:sz w:val="24"/>
          <w:szCs w:val="24"/>
          <w:lang/>
        </w:rPr>
        <w:t>, привлекаются к ответственности в порядке, установленном действующим законодательством РФ.</w:t>
      </w:r>
    </w:p>
    <w:p w:rsidR="006E67B2" w:rsidRPr="003B4160" w:rsidRDefault="006E67B2" w:rsidP="001D42AE">
      <w:pPr>
        <w:tabs>
          <w:tab w:val="left" w:pos="142"/>
          <w:tab w:val="left" w:pos="284"/>
        </w:tabs>
        <w:spacing w:after="0" w:line="240" w:lineRule="auto"/>
        <w:ind w:left="851" w:right="-284"/>
        <w:jc w:val="center"/>
        <w:rPr>
          <w:rFonts w:ascii="Times New Roman" w:eastAsia="Times New Roman" w:hAnsi="Times New Roman" w:cs="Times New Roman"/>
          <w:bCs/>
          <w:sz w:val="24"/>
          <w:szCs w:val="24"/>
          <w:lang/>
        </w:rPr>
      </w:pPr>
    </w:p>
    <w:p w:rsidR="006E67B2" w:rsidRPr="003B4160" w:rsidRDefault="006E67B2" w:rsidP="001D42AE">
      <w:pPr>
        <w:widowControl w:val="0"/>
        <w:autoSpaceDE w:val="0"/>
        <w:autoSpaceDN w:val="0"/>
        <w:spacing w:after="0" w:line="240" w:lineRule="auto"/>
        <w:ind w:left="851" w:right="-284"/>
        <w:jc w:val="center"/>
        <w:outlineLvl w:val="1"/>
        <w:rPr>
          <w:rFonts w:ascii="Times New Roman" w:eastAsia="Times New Roman" w:hAnsi="Times New Roman" w:cs="Times New Roman"/>
          <w:b/>
          <w:sz w:val="24"/>
          <w:szCs w:val="24"/>
          <w:lang w:eastAsia="ru-RU"/>
        </w:rPr>
      </w:pPr>
      <w:r w:rsidRPr="003B4160">
        <w:rPr>
          <w:rFonts w:ascii="Times New Roman" w:eastAsia="Times New Roman" w:hAnsi="Times New Roman" w:cs="Times New Roman"/>
          <w:b/>
          <w:sz w:val="24"/>
          <w:szCs w:val="24"/>
          <w:lang w:val="en-US" w:eastAsia="ru-RU"/>
        </w:rPr>
        <w:t>V</w:t>
      </w:r>
      <w:r w:rsidRPr="003B4160">
        <w:rPr>
          <w:rFonts w:ascii="Times New Roman" w:eastAsia="Times New Roman" w:hAnsi="Times New Roman" w:cs="Times New Roman"/>
          <w:b/>
          <w:sz w:val="24"/>
          <w:szCs w:val="24"/>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6E67B2" w:rsidRPr="003B4160" w:rsidRDefault="006E67B2" w:rsidP="001D42AE">
      <w:pPr>
        <w:widowControl w:val="0"/>
        <w:autoSpaceDE w:val="0"/>
        <w:autoSpaceDN w:val="0"/>
        <w:spacing w:after="0" w:line="240" w:lineRule="auto"/>
        <w:ind w:left="851" w:right="-284"/>
        <w:jc w:val="center"/>
        <w:outlineLvl w:val="1"/>
        <w:rPr>
          <w:rFonts w:ascii="Times New Roman" w:eastAsia="Times New Roman" w:hAnsi="Times New Roman" w:cs="Times New Roman"/>
          <w:b/>
          <w:sz w:val="24"/>
          <w:szCs w:val="24"/>
          <w:lang w:eastAsia="ru-RU"/>
        </w:rPr>
      </w:pPr>
      <w:r w:rsidRPr="003B4160">
        <w:rPr>
          <w:rFonts w:ascii="Times New Roman" w:eastAsia="Times New Roman" w:hAnsi="Times New Roman" w:cs="Times New Roman"/>
          <w:b/>
          <w:sz w:val="24"/>
          <w:szCs w:val="24"/>
          <w:lang w:eastAsia="ru-RU"/>
        </w:rPr>
        <w:t>а также должностных лиц органа, предоставляющего муниципальную услугу, муниципальных служащих, многофункционального центра</w:t>
      </w:r>
      <w:r w:rsidRPr="003B4160">
        <w:rPr>
          <w:rFonts w:ascii="Times New Roman" w:eastAsia="Times New Roman" w:hAnsi="Times New Roman" w:cs="Times New Roman"/>
          <w:color w:val="000000"/>
          <w:sz w:val="24"/>
          <w:szCs w:val="24"/>
          <w:lang w:eastAsia="ru-RU"/>
        </w:rPr>
        <w:t xml:space="preserve"> </w:t>
      </w:r>
      <w:r w:rsidRPr="003B4160">
        <w:rPr>
          <w:rFonts w:ascii="Times New Roman" w:eastAsia="Times New Roman" w:hAnsi="Times New Roman" w:cs="Times New Roman"/>
          <w:b/>
          <w:sz w:val="24"/>
          <w:szCs w:val="24"/>
          <w:lang w:eastAsia="ru-RU"/>
        </w:rPr>
        <w:t>предоставления муниципальных услуг, работника многофункционального центра</w:t>
      </w:r>
      <w:r w:rsidRPr="003B4160">
        <w:rPr>
          <w:rFonts w:ascii="Times New Roman" w:eastAsia="Times New Roman" w:hAnsi="Times New Roman" w:cs="Times New Roman"/>
          <w:color w:val="000000"/>
          <w:sz w:val="24"/>
          <w:szCs w:val="24"/>
          <w:lang w:eastAsia="ru-RU"/>
        </w:rPr>
        <w:t xml:space="preserve"> </w:t>
      </w:r>
      <w:r w:rsidRPr="003B4160">
        <w:rPr>
          <w:rFonts w:ascii="Times New Roman" w:eastAsia="Times New Roman" w:hAnsi="Times New Roman" w:cs="Times New Roman"/>
          <w:b/>
          <w:sz w:val="24"/>
          <w:szCs w:val="24"/>
          <w:lang w:eastAsia="ru-RU"/>
        </w:rPr>
        <w:t>предоставления муниципальных услуг</w:t>
      </w:r>
    </w:p>
    <w:p w:rsidR="006E67B2" w:rsidRPr="003B4160" w:rsidRDefault="006E67B2" w:rsidP="001D42AE">
      <w:pPr>
        <w:widowControl w:val="0"/>
        <w:autoSpaceDE w:val="0"/>
        <w:autoSpaceDN w:val="0"/>
        <w:spacing w:after="0" w:line="240" w:lineRule="auto"/>
        <w:ind w:left="851" w:right="-284"/>
        <w:jc w:val="both"/>
        <w:rPr>
          <w:rFonts w:ascii="Times New Roman" w:eastAsia="Times New Roman" w:hAnsi="Times New Roman" w:cs="Times New Roman"/>
          <w:sz w:val="24"/>
          <w:szCs w:val="24"/>
          <w:lang w:eastAsia="ru-RU"/>
        </w:rPr>
      </w:pP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3B4160">
        <w:rPr>
          <w:rFonts w:ascii="Times New Roman" w:eastAsia="Times New Roman" w:hAnsi="Times New Roman" w:cs="Times New Roman"/>
          <w:sz w:val="24"/>
          <w:szCs w:val="24"/>
          <w:lang w:eastAsia="ru-RU"/>
        </w:rPr>
        <w:t>центра</w:t>
      </w:r>
      <w:proofErr w:type="gramEnd"/>
      <w:r w:rsidRPr="003B4160">
        <w:rPr>
          <w:rFonts w:ascii="Times New Roman" w:eastAsia="Times New Roman" w:hAnsi="Times New Roman" w:cs="Times New Roman"/>
          <w:sz w:val="24"/>
          <w:szCs w:val="24"/>
          <w:lang w:eastAsia="ru-RU"/>
        </w:rPr>
        <w:t xml:space="preserve"> в том числе являются:</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3B4160">
        <w:rPr>
          <w:rFonts w:ascii="Times New Roman" w:eastAsia="Times New Roman"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3B4160">
        <w:rPr>
          <w:rFonts w:ascii="Times New Roman" w:eastAsia="Times New Roman" w:hAnsi="Times New Roman" w:cs="Times New Roman"/>
          <w:sz w:val="24"/>
          <w:szCs w:val="24"/>
          <w:lang w:eastAsia="ru-RU"/>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3B4160" w:rsidDel="009F0626">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3B4160">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B4160">
        <w:rPr>
          <w:rFonts w:ascii="Times New Roman" w:eastAsia="Times New Roman" w:hAnsi="Times New Roman" w:cs="Times New Roman"/>
          <w:sz w:val="24"/>
          <w:szCs w:val="24"/>
          <w:lang w:eastAsia="ru-RU"/>
        </w:rPr>
        <w:t xml:space="preserve"> </w:t>
      </w:r>
      <w:proofErr w:type="gramStart"/>
      <w:r w:rsidRPr="003B4160">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3B4160">
        <w:rPr>
          <w:rFonts w:ascii="Times New Roman" w:eastAsia="Times New Roman" w:hAnsi="Times New Roman" w:cs="Times New Roman"/>
          <w:sz w:val="24"/>
          <w:szCs w:val="24"/>
          <w:lang w:eastAsia="ru-RU"/>
        </w:rPr>
        <w:t xml:space="preserve"> </w:t>
      </w:r>
      <w:proofErr w:type="gramStart"/>
      <w:r w:rsidRPr="003B4160">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6E67B2" w:rsidRPr="003B4160" w:rsidRDefault="006E67B2" w:rsidP="001D42AE">
      <w:pPr>
        <w:autoSpaceDE w:val="0"/>
        <w:autoSpaceDN w:val="0"/>
        <w:adjustRightInd w:val="0"/>
        <w:spacing w:after="0" w:line="240" w:lineRule="auto"/>
        <w:ind w:left="851" w:right="-284" w:firstLine="567"/>
        <w:jc w:val="both"/>
        <w:rPr>
          <w:rFonts w:ascii="Times New Roman" w:eastAsia="Times New Roman" w:hAnsi="Times New Roman" w:cs="Times New Roman"/>
          <w:b/>
          <w:sz w:val="24"/>
          <w:szCs w:val="24"/>
          <w:lang w:eastAsia="ru-RU"/>
        </w:rPr>
      </w:pPr>
      <w:r w:rsidRPr="003B4160">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w:t>
      </w:r>
      <w:r w:rsidRPr="003B4160">
        <w:rPr>
          <w:rFonts w:ascii="Times New Roman" w:eastAsia="Times New Roman" w:hAnsi="Times New Roman" w:cs="Times New Roman"/>
          <w:sz w:val="24"/>
          <w:szCs w:val="24"/>
          <w:lang w:eastAsia="ru-RU"/>
        </w:rPr>
        <w:lastRenderedPageBreak/>
        <w:t xml:space="preserve">ФЗ. </w:t>
      </w:r>
      <w:proofErr w:type="gramStart"/>
      <w:r w:rsidRPr="003B4160">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3B4160">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3B4160">
          <w:rPr>
            <w:rFonts w:ascii="Times New Roman" w:eastAsia="Times New Roman" w:hAnsi="Times New Roman" w:cs="Times New Roman"/>
            <w:sz w:val="24"/>
            <w:szCs w:val="24"/>
            <w:lang w:eastAsia="ru-RU"/>
          </w:rPr>
          <w:t>части 5 статьи 11.2</w:t>
        </w:r>
      </w:hyperlink>
      <w:r w:rsidRPr="003B4160">
        <w:rPr>
          <w:rFonts w:ascii="Times New Roman" w:eastAsia="Times New Roman" w:hAnsi="Times New Roman" w:cs="Times New Roman"/>
          <w:sz w:val="24"/>
          <w:szCs w:val="24"/>
          <w:lang w:eastAsia="ru-RU"/>
        </w:rPr>
        <w:t xml:space="preserve"> Федерального закона № 210-ФЗ.</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В письменной жалобе в обязательном порядке указываются:</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w:t>
      </w:r>
      <w:r w:rsidRPr="003B4160">
        <w:rPr>
          <w:rFonts w:ascii="Times New Roman" w:eastAsia="Times New Roman" w:hAnsi="Times New Roman" w:cs="Times New Roman"/>
          <w:sz w:val="24"/>
          <w:szCs w:val="24"/>
          <w:lang w:eastAsia="ru-RU"/>
        </w:rPr>
        <w:lastRenderedPageBreak/>
        <w:t xml:space="preserve">для составления и обоснования жалобы, в случаях, установленных </w:t>
      </w:r>
      <w:hyperlink r:id="rId17" w:history="1">
        <w:r w:rsidRPr="003B4160">
          <w:rPr>
            <w:rFonts w:ascii="Times New Roman" w:eastAsia="Times New Roman" w:hAnsi="Times New Roman" w:cs="Times New Roman"/>
            <w:sz w:val="24"/>
            <w:szCs w:val="24"/>
            <w:lang w:eastAsia="ru-RU"/>
          </w:rPr>
          <w:t>статьей 11.1</w:t>
        </w:r>
      </w:hyperlink>
      <w:r w:rsidRPr="003B4160">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5.6. </w:t>
      </w:r>
      <w:proofErr w:type="gramStart"/>
      <w:r w:rsidRPr="003B4160">
        <w:rPr>
          <w:rFonts w:ascii="Times New Roman" w:eastAsia="Times New Roman" w:hAnsi="Times New Roman" w:cs="Times New Roman"/>
          <w:sz w:val="24"/>
          <w:szCs w:val="24"/>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3B4160">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2) в удовлетворении жалобы отказывается.</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67B2" w:rsidRPr="003B4160" w:rsidRDefault="006E67B2" w:rsidP="001D42AE">
      <w:pPr>
        <w:widowControl w:val="0"/>
        <w:autoSpaceDE w:val="0"/>
        <w:autoSpaceDN w:val="0"/>
        <w:spacing w:after="0" w:line="240" w:lineRule="auto"/>
        <w:ind w:left="851" w:right="-284" w:firstLine="54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3B4160">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3B4160">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E67B2" w:rsidRPr="003B4160" w:rsidRDefault="006E67B2" w:rsidP="001D42AE">
      <w:pPr>
        <w:spacing w:after="0" w:line="240" w:lineRule="auto"/>
        <w:ind w:left="851" w:right="-284"/>
        <w:jc w:val="both"/>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firstLine="540"/>
        <w:jc w:val="center"/>
        <w:outlineLvl w:val="2"/>
        <w:rPr>
          <w:rFonts w:ascii="Times New Roman" w:hAnsi="Times New Roman" w:cs="Times New Roman"/>
          <w:b/>
          <w:bCs/>
          <w:caps/>
          <w:sz w:val="24"/>
          <w:szCs w:val="24"/>
        </w:rPr>
      </w:pPr>
      <w:r w:rsidRPr="003B4160">
        <w:rPr>
          <w:rFonts w:ascii="Times New Roman" w:hAnsi="Times New Roman" w:cs="Times New Roman"/>
          <w:b/>
          <w:bCs/>
          <w:caps/>
          <w:sz w:val="24"/>
          <w:szCs w:val="24"/>
          <w:lang w:val="en-US"/>
        </w:rPr>
        <w:t>vi</w:t>
      </w:r>
      <w:r w:rsidRPr="003B4160">
        <w:rPr>
          <w:rFonts w:ascii="Times New Roman" w:hAnsi="Times New Roman" w:cs="Times New Roman"/>
          <w:b/>
          <w:bCs/>
          <w:caps/>
          <w:sz w:val="24"/>
          <w:szCs w:val="24"/>
        </w:rPr>
        <w:t>. Особенности выполнения административных процедур в многофункциональных центрах предоставления муниципальных услуг</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 xml:space="preserve">а) удостоверяет личность заявителя или личность и полномочия представителя заявителя - в случае обращения физического лица; </w:t>
      </w:r>
    </w:p>
    <w:p w:rsidR="006E67B2" w:rsidRPr="003B4160" w:rsidRDefault="006E67B2" w:rsidP="001D42AE">
      <w:pPr>
        <w:autoSpaceDE w:val="0"/>
        <w:autoSpaceDN w:val="0"/>
        <w:adjustRightInd w:val="0"/>
        <w:spacing w:after="0" w:line="240" w:lineRule="auto"/>
        <w:ind w:left="851" w:right="-284" w:firstLine="709"/>
        <w:jc w:val="both"/>
        <w:rPr>
          <w:rFonts w:ascii="Times New Roman" w:hAnsi="Times New Roman" w:cs="Times New Roman"/>
          <w:sz w:val="24"/>
          <w:szCs w:val="24"/>
        </w:rPr>
      </w:pPr>
      <w:r w:rsidRPr="003B4160">
        <w:rPr>
          <w:rFonts w:ascii="Times New Roman" w:hAnsi="Times New Roman" w:cs="Times New Roman"/>
          <w:sz w:val="24"/>
          <w:szCs w:val="24"/>
        </w:rPr>
        <w:t>б) определяет предмет обращения;</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в) проводит проверку правильности заполнения обращения;</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г) проводит проверку укомплектованности пакета документов;</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е) заверяет каждый документ дела своей электронной подписью (далее - ЭП);</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ж) направляет копии документов и реестр документов в ОМСУ/Организацию:</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в электронном виде (в составе пакетов электронных дел) в день обращения </w:t>
      </w:r>
      <w:r w:rsidRPr="003B4160">
        <w:rPr>
          <w:rFonts w:ascii="Times New Roman" w:eastAsia="Times New Roman" w:hAnsi="Times New Roman" w:cs="Times New Roman"/>
          <w:sz w:val="24"/>
          <w:szCs w:val="24"/>
          <w:lang w:eastAsia="ru-RU"/>
        </w:rPr>
        <w:lastRenderedPageBreak/>
        <w:t>заявителя в МФЦ;</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 xml:space="preserve">6.2.1. При установлении работником МФЦ представление заявителем неполного комплекта документов, указанных в </w:t>
      </w:r>
      <w:hyperlink r:id="rId18" w:history="1">
        <w:r w:rsidRPr="003B4160">
          <w:rPr>
            <w:rFonts w:ascii="Times New Roman" w:hAnsi="Times New Roman" w:cs="Times New Roman"/>
            <w:sz w:val="24"/>
            <w:szCs w:val="24"/>
          </w:rPr>
          <w:t>пункте 2.6</w:t>
        </w:r>
      </w:hyperlink>
      <w:r w:rsidRPr="003B4160">
        <w:rPr>
          <w:rFonts w:ascii="Times New Roman" w:hAnsi="Times New Roman" w:cs="Times New Roman"/>
          <w:sz w:val="24"/>
          <w:szCs w:val="24"/>
        </w:rPr>
        <w:t xml:space="preserve"> - 2.6.1 настоящего регламента, и наличие в пункте 2.9 настоящего регламента соответствующего основания для отказа в приеме документов, работник МФЦ выполняет в соответствии с настоящим регламентом следующие действия:</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сообщает заявителю, какие необходимые документы им не представлены;</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hAnsi="Times New Roman" w:cs="Times New Roman"/>
          <w:sz w:val="24"/>
          <w:szCs w:val="24"/>
        </w:rPr>
        <w:t xml:space="preserve">6.3. </w:t>
      </w:r>
      <w:proofErr w:type="gramStart"/>
      <w:r w:rsidRPr="003B4160">
        <w:rPr>
          <w:rFonts w:ascii="Times New Roman" w:eastAsia="Times New Roman" w:hAnsi="Times New Roman" w:cs="Times New Roman"/>
          <w:sz w:val="24"/>
          <w:szCs w:val="24"/>
          <w:lang w:eastAsia="ru-RU"/>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E67B2" w:rsidRPr="003B4160" w:rsidRDefault="006E67B2" w:rsidP="001D42AE">
      <w:pPr>
        <w:widowControl w:val="0"/>
        <w:tabs>
          <w:tab w:val="left" w:pos="142"/>
          <w:tab w:val="left" w:pos="284"/>
        </w:tabs>
        <w:autoSpaceDE w:val="0"/>
        <w:autoSpaceDN w:val="0"/>
        <w:adjustRightInd w:val="0"/>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E67B2" w:rsidRPr="003B4160" w:rsidRDefault="006E67B2" w:rsidP="001D42AE">
      <w:pPr>
        <w:autoSpaceDE w:val="0"/>
        <w:autoSpaceDN w:val="0"/>
        <w:adjustRightInd w:val="0"/>
        <w:spacing w:after="0" w:line="240" w:lineRule="auto"/>
        <w:ind w:left="851" w:right="-284" w:firstLine="708"/>
        <w:jc w:val="both"/>
        <w:rPr>
          <w:rFonts w:ascii="Times New Roman" w:hAnsi="Times New Roman" w:cs="Times New Roman"/>
          <w:sz w:val="24"/>
          <w:szCs w:val="24"/>
        </w:rPr>
      </w:pPr>
      <w:r w:rsidRPr="003B4160">
        <w:rPr>
          <w:rFonts w:ascii="Times New Roman" w:hAnsi="Times New Roman" w:cs="Times New Roman"/>
          <w:sz w:val="24"/>
          <w:szCs w:val="24"/>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E67B2" w:rsidRPr="003B4160" w:rsidRDefault="006E67B2" w:rsidP="001D42AE">
      <w:pPr>
        <w:autoSpaceDE w:val="0"/>
        <w:autoSpaceDN w:val="0"/>
        <w:adjustRightInd w:val="0"/>
        <w:spacing w:after="0" w:line="240" w:lineRule="auto"/>
        <w:ind w:left="851" w:right="-284" w:firstLine="708"/>
        <w:jc w:val="both"/>
        <w:outlineLvl w:val="0"/>
        <w:rPr>
          <w:rFonts w:ascii="Times New Roman" w:hAnsi="Times New Roman" w:cs="Times New Roman"/>
          <w:sz w:val="24"/>
          <w:szCs w:val="24"/>
        </w:rPr>
      </w:pPr>
      <w:r w:rsidRPr="003B4160">
        <w:rPr>
          <w:rFonts w:ascii="Times New Roman" w:hAnsi="Times New Roman" w:cs="Times New Roman"/>
          <w:sz w:val="24"/>
          <w:szCs w:val="24"/>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6E67B2" w:rsidRPr="003B4160" w:rsidRDefault="006E67B2" w:rsidP="001D42AE">
      <w:pPr>
        <w:autoSpaceDE w:val="0"/>
        <w:autoSpaceDN w:val="0"/>
        <w:adjustRightInd w:val="0"/>
        <w:spacing w:line="240" w:lineRule="auto"/>
        <w:ind w:left="851" w:right="-284" w:firstLine="708"/>
        <w:jc w:val="both"/>
        <w:outlineLvl w:val="0"/>
        <w:rPr>
          <w:rFonts w:ascii="Times New Roman" w:hAnsi="Times New Roman" w:cs="Times New Roman"/>
          <w:sz w:val="24"/>
          <w:szCs w:val="24"/>
        </w:rPr>
      </w:pPr>
    </w:p>
    <w:p w:rsidR="006E67B2" w:rsidRPr="003B4160" w:rsidRDefault="006E67B2" w:rsidP="001D42AE">
      <w:pPr>
        <w:autoSpaceDE w:val="0"/>
        <w:autoSpaceDN w:val="0"/>
        <w:adjustRightInd w:val="0"/>
        <w:spacing w:line="240" w:lineRule="auto"/>
        <w:ind w:left="851" w:right="-284" w:firstLine="708"/>
        <w:jc w:val="both"/>
        <w:outlineLvl w:val="0"/>
        <w:rPr>
          <w:rFonts w:ascii="Times New Roman" w:hAnsi="Times New Roman" w:cs="Times New Roman"/>
          <w:sz w:val="24"/>
          <w:szCs w:val="24"/>
        </w:rPr>
      </w:pPr>
    </w:p>
    <w:p w:rsidR="006E67B2" w:rsidRPr="003B4160" w:rsidRDefault="006E67B2" w:rsidP="001D42AE">
      <w:pPr>
        <w:autoSpaceDE w:val="0"/>
        <w:autoSpaceDN w:val="0"/>
        <w:adjustRightInd w:val="0"/>
        <w:spacing w:line="240" w:lineRule="auto"/>
        <w:ind w:left="851" w:right="-284" w:firstLine="708"/>
        <w:jc w:val="both"/>
        <w:outlineLvl w:val="0"/>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Default="006E67B2" w:rsidP="001D42AE">
      <w:pPr>
        <w:spacing w:after="0" w:line="240" w:lineRule="auto"/>
        <w:ind w:left="851" w:right="-284"/>
        <w:rPr>
          <w:rFonts w:ascii="Times New Roman" w:hAnsi="Times New Roman" w:cs="Times New Roman"/>
          <w:sz w:val="24"/>
          <w:szCs w:val="24"/>
        </w:rPr>
      </w:pPr>
    </w:p>
    <w:p w:rsidR="005B0ADE" w:rsidRDefault="005B0ADE" w:rsidP="001D42AE">
      <w:pPr>
        <w:spacing w:after="0" w:line="240" w:lineRule="auto"/>
        <w:ind w:left="851" w:right="-284"/>
        <w:rPr>
          <w:rFonts w:ascii="Times New Roman" w:hAnsi="Times New Roman" w:cs="Times New Roman"/>
          <w:sz w:val="24"/>
          <w:szCs w:val="24"/>
          <w:lang w:eastAsia="ru-RU"/>
        </w:rPr>
      </w:pPr>
    </w:p>
    <w:p w:rsidR="001D42AE" w:rsidRPr="003B4160" w:rsidRDefault="001D42AE" w:rsidP="001D42AE">
      <w:pPr>
        <w:spacing w:after="0" w:line="240" w:lineRule="auto"/>
        <w:ind w:left="851" w:right="-284"/>
        <w:rPr>
          <w:rFonts w:ascii="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hAnsi="Times New Roman" w:cs="Times New Roman"/>
          <w:sz w:val="24"/>
          <w:szCs w:val="24"/>
          <w:lang w:eastAsia="ru-RU"/>
        </w:rPr>
      </w:pPr>
      <w:r w:rsidRPr="003B4160">
        <w:rPr>
          <w:rFonts w:ascii="Times New Roman" w:hAnsi="Times New Roman" w:cs="Times New Roman"/>
          <w:sz w:val="24"/>
          <w:szCs w:val="24"/>
          <w:lang w:eastAsia="ru-RU"/>
        </w:rPr>
        <w:lastRenderedPageBreak/>
        <w:t xml:space="preserve">ПРИЛОЖЕНИЕ № </w:t>
      </w:r>
      <w:r w:rsidRPr="003B4160">
        <w:rPr>
          <w:rFonts w:ascii="Times New Roman" w:hAnsi="Times New Roman" w:cs="Times New Roman"/>
          <w:sz w:val="24"/>
          <w:szCs w:val="24"/>
        </w:rPr>
        <w:t>1</w:t>
      </w:r>
    </w:p>
    <w:p w:rsidR="006E67B2" w:rsidRPr="003B4160" w:rsidRDefault="006E67B2" w:rsidP="001D42AE">
      <w:pPr>
        <w:spacing w:after="0" w:line="240" w:lineRule="auto"/>
        <w:ind w:left="851" w:right="-284" w:firstLine="4860"/>
        <w:jc w:val="right"/>
        <w:rPr>
          <w:rFonts w:ascii="Times New Roman" w:hAnsi="Times New Roman" w:cs="Times New Roman"/>
          <w:sz w:val="24"/>
          <w:szCs w:val="24"/>
          <w:lang w:eastAsia="ru-RU"/>
        </w:rPr>
      </w:pPr>
      <w:r w:rsidRPr="003B4160">
        <w:rPr>
          <w:rFonts w:ascii="Times New Roman" w:hAnsi="Times New Roman" w:cs="Times New Roman"/>
          <w:sz w:val="24"/>
          <w:szCs w:val="24"/>
          <w:lang w:eastAsia="ru-RU"/>
        </w:rPr>
        <w:t>к административному регламенту</w:t>
      </w:r>
    </w:p>
    <w:p w:rsidR="006E67B2" w:rsidRPr="003B4160" w:rsidRDefault="006E67B2" w:rsidP="001D42AE">
      <w:pPr>
        <w:spacing w:after="0" w:line="240" w:lineRule="auto"/>
        <w:ind w:left="851" w:right="-284" w:firstLine="4860"/>
        <w:jc w:val="right"/>
        <w:rPr>
          <w:rFonts w:ascii="Times New Roman" w:hAnsi="Times New Roman" w:cs="Times New Roman"/>
          <w:sz w:val="24"/>
          <w:szCs w:val="24"/>
          <w:lang w:eastAsia="ru-RU"/>
        </w:rPr>
      </w:pPr>
    </w:p>
    <w:p w:rsidR="006E67B2" w:rsidRPr="003B4160" w:rsidRDefault="006E67B2" w:rsidP="001D42AE">
      <w:pPr>
        <w:autoSpaceDE w:val="0"/>
        <w:autoSpaceDN w:val="0"/>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Главе администрации муниципального образования</w:t>
      </w: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tabs>
          <w:tab w:val="left" w:pos="4820"/>
        </w:tabs>
        <w:autoSpaceDE w:val="0"/>
        <w:autoSpaceDN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от заявителя ______________________________________</w:t>
      </w:r>
      <w:r w:rsidR="005B0ADE">
        <w:rPr>
          <w:rFonts w:ascii="Times New Roman" w:hAnsi="Times New Roman" w:cs="Times New Roman"/>
          <w:sz w:val="24"/>
          <w:szCs w:val="24"/>
        </w:rPr>
        <w:t>__________________________</w:t>
      </w:r>
      <w:r w:rsidRPr="003B4160">
        <w:rPr>
          <w:rFonts w:ascii="Times New Roman" w:hAnsi="Times New Roman" w:cs="Times New Roman"/>
          <w:sz w:val="24"/>
          <w:szCs w:val="24"/>
        </w:rPr>
        <w:t xml:space="preserve">__  </w:t>
      </w:r>
    </w:p>
    <w:p w:rsidR="006E67B2" w:rsidRPr="003B4160" w:rsidRDefault="006E67B2" w:rsidP="001D42AE">
      <w:pPr>
        <w:tabs>
          <w:tab w:val="left" w:pos="4820"/>
        </w:tabs>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i/>
          <w:sz w:val="24"/>
          <w:szCs w:val="24"/>
          <w:vertAlign w:val="superscript"/>
        </w:rPr>
        <w:t>фамилия, имя,  отчество, дата рождения  заполняется заявителем</w:t>
      </w: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от представителя заявителя</w:t>
      </w:r>
      <w:r w:rsidRPr="003B4160">
        <w:rPr>
          <w:rFonts w:ascii="Times New Roman" w:hAnsi="Times New Roman" w:cs="Times New Roman"/>
          <w:sz w:val="24"/>
          <w:szCs w:val="24"/>
        </w:rPr>
        <w:softHyphen/>
        <w:t>____________________________</w:t>
      </w:r>
      <w:r w:rsidR="005B0ADE">
        <w:rPr>
          <w:rFonts w:ascii="Times New Roman" w:hAnsi="Times New Roman" w:cs="Times New Roman"/>
          <w:sz w:val="24"/>
          <w:szCs w:val="24"/>
        </w:rPr>
        <w:t>______________</w:t>
      </w:r>
      <w:r w:rsidRPr="003B4160">
        <w:rPr>
          <w:rFonts w:ascii="Times New Roman" w:hAnsi="Times New Roman" w:cs="Times New Roman"/>
          <w:sz w:val="24"/>
          <w:szCs w:val="24"/>
        </w:rPr>
        <w:t>____________</w:t>
      </w: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________________________________________</w:t>
      </w:r>
      <w:r w:rsidR="005B0ADE">
        <w:rPr>
          <w:rFonts w:ascii="Times New Roman" w:hAnsi="Times New Roman" w:cs="Times New Roman"/>
          <w:sz w:val="24"/>
          <w:szCs w:val="24"/>
        </w:rPr>
        <w:t>_____________________________________</w:t>
      </w:r>
    </w:p>
    <w:p w:rsidR="006E67B2" w:rsidRPr="003B4160" w:rsidRDefault="006E67B2" w:rsidP="001D42AE">
      <w:pPr>
        <w:tabs>
          <w:tab w:val="left" w:pos="4820"/>
        </w:tabs>
        <w:autoSpaceDE w:val="0"/>
        <w:autoSpaceDN w:val="0"/>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rPr>
        <w:t>Адрес постоянного места жительства заявителя</w:t>
      </w:r>
      <w:r w:rsidRPr="003B4160">
        <w:rPr>
          <w:rFonts w:ascii="Times New Roman" w:hAnsi="Times New Roman" w:cs="Times New Roman"/>
          <w:sz w:val="24"/>
          <w:szCs w:val="24"/>
          <w:lang w:eastAsia="ru-RU"/>
        </w:rPr>
        <w:t>:</w:t>
      </w: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Default="00244C32" w:rsidP="001D42AE">
      <w:pPr>
        <w:tabs>
          <w:tab w:val="left" w:pos="5529"/>
        </w:tabs>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Т</w:t>
      </w:r>
      <w:r w:rsidR="006E67B2" w:rsidRPr="003B4160">
        <w:rPr>
          <w:rFonts w:ascii="Times New Roman" w:hAnsi="Times New Roman" w:cs="Times New Roman"/>
          <w:sz w:val="24"/>
          <w:szCs w:val="24"/>
          <w:lang w:eastAsia="ru-RU"/>
        </w:rPr>
        <w:t>елефон</w:t>
      </w:r>
      <w:r>
        <w:rPr>
          <w:rFonts w:ascii="Times New Roman" w:hAnsi="Times New Roman" w:cs="Times New Roman"/>
          <w:sz w:val="24"/>
          <w:szCs w:val="24"/>
          <w:lang w:eastAsia="ru-RU"/>
        </w:rPr>
        <w:t>:_____________________________________________________________________</w:t>
      </w:r>
      <w:r w:rsidR="006E67B2" w:rsidRPr="003B4160">
        <w:rPr>
          <w:rFonts w:ascii="Times New Roman" w:hAnsi="Times New Roman" w:cs="Times New Roman"/>
          <w:sz w:val="24"/>
          <w:szCs w:val="24"/>
          <w:lang w:eastAsia="ru-RU"/>
        </w:rPr>
        <w:tab/>
      </w:r>
    </w:p>
    <w:p w:rsidR="001D42AE" w:rsidRPr="003B4160" w:rsidRDefault="001D42AE" w:rsidP="001D42AE">
      <w:pPr>
        <w:tabs>
          <w:tab w:val="left" w:pos="5529"/>
        </w:tabs>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lang w:eastAsia="ru-RU"/>
        </w:rPr>
        <w:t>Заявление</w:t>
      </w:r>
      <w:r w:rsidRPr="003B4160">
        <w:rPr>
          <w:rFonts w:ascii="Times New Roman" w:hAnsi="Times New Roman" w:cs="Times New Roman"/>
          <w:sz w:val="24"/>
          <w:szCs w:val="24"/>
          <w:lang w:eastAsia="ru-RU"/>
        </w:rPr>
        <w:br/>
        <w:t>о принятии на учет граждан в качестве нуждающихся в жилых помещениях,</w:t>
      </w:r>
      <w:r w:rsidRPr="003B4160">
        <w:rPr>
          <w:rFonts w:ascii="Times New Roman" w:hAnsi="Times New Roman" w:cs="Times New Roman"/>
          <w:sz w:val="24"/>
          <w:szCs w:val="24"/>
          <w:lang w:eastAsia="ru-RU"/>
        </w:rPr>
        <w:br/>
        <w:t>предоставляемых по договорам социального найма</w:t>
      </w:r>
    </w:p>
    <w:p w:rsidR="006E67B2" w:rsidRPr="003B4160" w:rsidRDefault="006E67B2" w:rsidP="001D42AE">
      <w:pPr>
        <w:autoSpaceDE w:val="0"/>
        <w:autoSpaceDN w:val="0"/>
        <w:adjustRightInd w:val="0"/>
        <w:spacing w:line="240" w:lineRule="auto"/>
        <w:ind w:left="851" w:right="-284"/>
        <w:jc w:val="both"/>
        <w:rPr>
          <w:rFonts w:ascii="Times New Roman" w:hAnsi="Times New Roman" w:cs="Times New Roman"/>
          <w:sz w:val="24"/>
          <w:szCs w:val="24"/>
        </w:rPr>
      </w:pPr>
    </w:p>
    <w:p w:rsidR="006E67B2" w:rsidRPr="003B4160" w:rsidRDefault="006E67B2" w:rsidP="001D42AE">
      <w:pPr>
        <w:autoSpaceDE w:val="0"/>
        <w:autoSpaceDN w:val="0"/>
        <w:adjustRightInd w:val="0"/>
        <w:spacing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Сведения о представителе заявителя при подаче документов представителем заявителя</w:t>
      </w:r>
    </w:p>
    <w:tbl>
      <w:tblPr>
        <w:tblW w:w="4656" w:type="pct"/>
        <w:tblInd w:w="913" w:type="dxa"/>
        <w:tblCellMar>
          <w:top w:w="102" w:type="dxa"/>
          <w:left w:w="62" w:type="dxa"/>
          <w:bottom w:w="102" w:type="dxa"/>
          <w:right w:w="62" w:type="dxa"/>
        </w:tblCellMar>
        <w:tblLook w:val="0000"/>
      </w:tblPr>
      <w:tblGrid>
        <w:gridCol w:w="2459"/>
        <w:gridCol w:w="3447"/>
        <w:gridCol w:w="3450"/>
      </w:tblGrid>
      <w:tr w:rsidR="006E67B2" w:rsidRPr="003B4160" w:rsidTr="00244C32">
        <w:tc>
          <w:tcPr>
            <w:tcW w:w="1314" w:type="pct"/>
            <w:vMerge w:val="restar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Паспорт РФ</w:t>
            </w: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серия и номер</w:t>
            </w:r>
          </w:p>
        </w:tc>
        <w:tc>
          <w:tcPr>
            <w:tcW w:w="1844" w:type="pct"/>
            <w:tcBorders>
              <w:top w:val="single" w:sz="4" w:space="0" w:color="auto"/>
              <w:left w:val="single" w:sz="4" w:space="0" w:color="auto"/>
              <w:bottom w:val="single" w:sz="4" w:space="0" w:color="auto"/>
              <w:right w:val="single" w:sz="4" w:space="0" w:color="auto"/>
            </w:tcBorders>
            <w:vAlign w:val="center"/>
          </w:tcPr>
          <w:p w:rsidR="006E67B2" w:rsidRPr="003B4160" w:rsidRDefault="006E67B2" w:rsidP="001D42AE">
            <w:pPr>
              <w:autoSpaceDE w:val="0"/>
              <w:autoSpaceDN w:val="0"/>
              <w:adjustRightInd w:val="0"/>
              <w:spacing w:after="0" w:line="240" w:lineRule="auto"/>
              <w:ind w:left="851" w:right="-284"/>
              <w:jc w:val="center"/>
              <w:rPr>
                <w:rFonts w:ascii="Times New Roman" w:hAnsi="Times New Roman" w:cs="Times New Roman"/>
                <w:sz w:val="24"/>
                <w:szCs w:val="24"/>
              </w:rPr>
            </w:pPr>
          </w:p>
        </w:tc>
      </w:tr>
      <w:tr w:rsidR="006E67B2" w:rsidRPr="003B4160" w:rsidTr="00244C32">
        <w:tc>
          <w:tcPr>
            <w:tcW w:w="1314"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дата выдачи</w:t>
            </w:r>
          </w:p>
        </w:tc>
        <w:tc>
          <w:tcPr>
            <w:tcW w:w="184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r w:rsidR="006E67B2" w:rsidRPr="003B4160" w:rsidTr="00244C32">
        <w:tc>
          <w:tcPr>
            <w:tcW w:w="1314"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код подразделения</w:t>
            </w:r>
          </w:p>
        </w:tc>
        <w:tc>
          <w:tcPr>
            <w:tcW w:w="184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bl>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w:t>
      </w:r>
      <w:r w:rsidR="00244C32">
        <w:rPr>
          <w:rFonts w:ascii="Times New Roman" w:eastAsia="Times New Roman" w:hAnsi="Times New Roman" w:cs="Times New Roman"/>
          <w:sz w:val="24"/>
          <w:szCs w:val="24"/>
          <w:lang w:eastAsia="ru-RU"/>
        </w:rPr>
        <w:t>___________________________</w:t>
      </w:r>
    </w:p>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6E67B2" w:rsidRPr="003B4160" w:rsidRDefault="006E67B2" w:rsidP="001D42AE">
      <w:pPr>
        <w:spacing w:after="0" w:line="240" w:lineRule="auto"/>
        <w:ind w:left="851" w:right="-284"/>
        <w:jc w:val="both"/>
        <w:rPr>
          <w:rFonts w:ascii="Times New Roman" w:hAnsi="Times New Roman" w:cs="Times New Roman"/>
          <w:sz w:val="24"/>
          <w:szCs w:val="24"/>
        </w:rPr>
      </w:pPr>
    </w:p>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Сведения о заявителе</w:t>
      </w:r>
    </w:p>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p>
    <w:tbl>
      <w:tblPr>
        <w:tblpPr w:leftFromText="180" w:rightFromText="180" w:vertAnchor="text" w:tblpX="913" w:tblpY="1"/>
        <w:tblOverlap w:val="never"/>
        <w:tblW w:w="4656" w:type="pct"/>
        <w:tblCellMar>
          <w:top w:w="102" w:type="dxa"/>
          <w:left w:w="62" w:type="dxa"/>
          <w:bottom w:w="102" w:type="dxa"/>
          <w:right w:w="62" w:type="dxa"/>
        </w:tblCellMar>
        <w:tblLook w:val="0000"/>
      </w:tblPr>
      <w:tblGrid>
        <w:gridCol w:w="3287"/>
        <w:gridCol w:w="3030"/>
        <w:gridCol w:w="3039"/>
      </w:tblGrid>
      <w:tr w:rsidR="006E67B2" w:rsidRPr="003B4160" w:rsidTr="003500CC">
        <w:tc>
          <w:tcPr>
            <w:tcW w:w="1756" w:type="pct"/>
            <w:vMerge w:val="restar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Паспорт РФ</w:t>
            </w:r>
            <w:r w:rsidRPr="003B4160">
              <w:rPr>
                <w:rStyle w:val="af0"/>
                <w:rFonts w:ascii="Times New Roman" w:hAnsi="Times New Roman" w:cs="Times New Roman"/>
                <w:sz w:val="24"/>
                <w:szCs w:val="24"/>
              </w:rPr>
              <w:footnoteReference w:id="1"/>
            </w:r>
          </w:p>
        </w:tc>
        <w:tc>
          <w:tcPr>
            <w:tcW w:w="1619"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серия и номер</w:t>
            </w:r>
          </w:p>
        </w:tc>
        <w:tc>
          <w:tcPr>
            <w:tcW w:w="1624" w:type="pct"/>
            <w:tcBorders>
              <w:top w:val="single" w:sz="4" w:space="0" w:color="auto"/>
              <w:left w:val="single" w:sz="4" w:space="0" w:color="auto"/>
              <w:bottom w:val="single" w:sz="4" w:space="0" w:color="auto"/>
              <w:right w:val="single" w:sz="4" w:space="0" w:color="auto"/>
            </w:tcBorders>
            <w:vAlign w:val="center"/>
          </w:tcPr>
          <w:p w:rsidR="006E67B2" w:rsidRPr="003B4160" w:rsidRDefault="006E67B2" w:rsidP="001D42AE">
            <w:pPr>
              <w:autoSpaceDE w:val="0"/>
              <w:autoSpaceDN w:val="0"/>
              <w:adjustRightInd w:val="0"/>
              <w:spacing w:after="0" w:line="240" w:lineRule="auto"/>
              <w:ind w:left="851" w:right="-284"/>
              <w:jc w:val="center"/>
              <w:rPr>
                <w:rFonts w:ascii="Times New Roman" w:hAnsi="Times New Roman" w:cs="Times New Roman"/>
                <w:sz w:val="24"/>
                <w:szCs w:val="24"/>
              </w:rPr>
            </w:pPr>
          </w:p>
        </w:tc>
      </w:tr>
      <w:tr w:rsidR="006E67B2" w:rsidRPr="003B4160" w:rsidTr="003500CC">
        <w:tc>
          <w:tcPr>
            <w:tcW w:w="1756"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619"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дата выдачи</w:t>
            </w:r>
          </w:p>
        </w:tc>
        <w:tc>
          <w:tcPr>
            <w:tcW w:w="162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r w:rsidR="006E67B2" w:rsidRPr="003B4160" w:rsidTr="003500CC">
        <w:tc>
          <w:tcPr>
            <w:tcW w:w="1756"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619"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код подразделения</w:t>
            </w:r>
          </w:p>
        </w:tc>
        <w:tc>
          <w:tcPr>
            <w:tcW w:w="162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r w:rsidR="006E67B2" w:rsidRPr="003B4160" w:rsidTr="003500CC">
        <w:tc>
          <w:tcPr>
            <w:tcW w:w="1756"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r w:rsidRPr="003B4160">
              <w:rPr>
                <w:rFonts w:ascii="Times New Roman" w:hAnsi="Times New Roman" w:cs="Times New Roman"/>
                <w:sz w:val="24"/>
                <w:szCs w:val="24"/>
              </w:rPr>
              <w:t>ИНН</w:t>
            </w:r>
          </w:p>
        </w:tc>
        <w:tc>
          <w:tcPr>
            <w:tcW w:w="1619"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номер</w:t>
            </w:r>
          </w:p>
        </w:tc>
        <w:tc>
          <w:tcPr>
            <w:tcW w:w="162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r w:rsidR="006E67B2" w:rsidRPr="003B4160" w:rsidTr="003500CC">
        <w:tc>
          <w:tcPr>
            <w:tcW w:w="1756"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35"/>
              <w:outlineLvl w:val="0"/>
              <w:rPr>
                <w:rFonts w:ascii="Times New Roman" w:hAnsi="Times New Roman" w:cs="Times New Roman"/>
                <w:sz w:val="24"/>
                <w:szCs w:val="24"/>
              </w:rPr>
            </w:pPr>
            <w:r w:rsidRPr="003B4160">
              <w:rPr>
                <w:rFonts w:ascii="Times New Roman" w:hAnsi="Times New Roman" w:cs="Times New Roman"/>
                <w:sz w:val="24"/>
                <w:szCs w:val="24"/>
                <w:lang w:eastAsia="ru-RU"/>
              </w:rPr>
              <w:t xml:space="preserve">страховое свидетельство обязательного пенсионного страхования или документ, </w:t>
            </w:r>
            <w:r w:rsidRPr="003B4160">
              <w:rPr>
                <w:rFonts w:ascii="Times New Roman" w:hAnsi="Times New Roman" w:cs="Times New Roman"/>
                <w:sz w:val="24"/>
                <w:szCs w:val="24"/>
                <w:lang w:eastAsia="ru-RU"/>
              </w:rPr>
              <w:lastRenderedPageBreak/>
              <w:t>подтверждающий регистрацию в системе  индивидуального (персонифицированного) учета</w:t>
            </w:r>
          </w:p>
        </w:tc>
        <w:tc>
          <w:tcPr>
            <w:tcW w:w="1619"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lastRenderedPageBreak/>
              <w:t>номер</w:t>
            </w:r>
          </w:p>
        </w:tc>
        <w:tc>
          <w:tcPr>
            <w:tcW w:w="162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bl>
    <w:p w:rsidR="006E67B2" w:rsidRPr="003B4160" w:rsidRDefault="003500CC" w:rsidP="001D42AE">
      <w:pPr>
        <w:spacing w:line="240" w:lineRule="auto"/>
        <w:ind w:left="851" w:right="-284"/>
        <w:rPr>
          <w:rFonts w:ascii="Times New Roman" w:hAnsi="Times New Roman" w:cs="Times New Roman"/>
          <w:sz w:val="24"/>
          <w:szCs w:val="24"/>
        </w:rPr>
      </w:pPr>
      <w:r>
        <w:rPr>
          <w:rFonts w:ascii="Times New Roman" w:hAnsi="Times New Roman" w:cs="Times New Roman"/>
          <w:sz w:val="24"/>
          <w:szCs w:val="24"/>
        </w:rPr>
        <w:lastRenderedPageBreak/>
        <w:br w:type="textWrapping" w:clear="all"/>
      </w:r>
    </w:p>
    <w:p w:rsidR="006E67B2" w:rsidRPr="003B4160" w:rsidRDefault="006E67B2" w:rsidP="001D42AE">
      <w:pPr>
        <w:spacing w:after="0" w:line="240" w:lineRule="auto"/>
        <w:ind w:left="851" w:right="-284"/>
        <w:rPr>
          <w:rFonts w:ascii="Times New Roman" w:hAnsi="Times New Roman" w:cs="Times New Roman"/>
          <w:sz w:val="24"/>
          <w:szCs w:val="24"/>
        </w:rPr>
      </w:pPr>
      <w:proofErr w:type="gramStart"/>
      <w:r w:rsidRPr="003B4160">
        <w:rPr>
          <w:rFonts w:ascii="Times New Roman" w:hAnsi="Times New Roman" w:cs="Times New Roman"/>
          <w:sz w:val="24"/>
          <w:szCs w:val="24"/>
        </w:rPr>
        <w:t>Выберите</w:t>
      </w:r>
      <w:proofErr w:type="gramEnd"/>
      <w:r w:rsidRPr="003B4160">
        <w:rPr>
          <w:rFonts w:ascii="Times New Roman" w:hAnsi="Times New Roman" w:cs="Times New Roman"/>
          <w:sz w:val="24"/>
          <w:szCs w:val="24"/>
        </w:rPr>
        <w:t xml:space="preserve"> к какой категории заявителей Вы и члены Вашей семьи относитесь</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(поставить отметку «V»):</w:t>
      </w:r>
    </w:p>
    <w:p w:rsidR="006E67B2" w:rsidRPr="003B4160" w:rsidRDefault="006E67B2" w:rsidP="001D42AE">
      <w:pPr>
        <w:spacing w:after="0" w:line="240" w:lineRule="auto"/>
        <w:ind w:left="851" w:right="-284"/>
        <w:rPr>
          <w:rFonts w:ascii="Times New Roman" w:hAnsi="Times New Roman" w:cs="Times New Roman"/>
          <w:sz w:val="24"/>
          <w:szCs w:val="24"/>
        </w:rPr>
      </w:pPr>
    </w:p>
    <w:tbl>
      <w:tblPr>
        <w:tblStyle w:val="afc"/>
        <w:tblW w:w="9308" w:type="dxa"/>
        <w:tblInd w:w="959" w:type="dxa"/>
        <w:tblLook w:val="04A0"/>
      </w:tblPr>
      <w:tblGrid>
        <w:gridCol w:w="567"/>
        <w:gridCol w:w="8741"/>
      </w:tblGrid>
      <w:tr w:rsidR="006E67B2" w:rsidRPr="003B4160" w:rsidTr="00244C32">
        <w:trPr>
          <w:trHeight w:val="331"/>
        </w:trPr>
        <w:tc>
          <w:tcPr>
            <w:tcW w:w="567" w:type="dxa"/>
          </w:tcPr>
          <w:p w:rsidR="006E67B2" w:rsidRPr="003B4160" w:rsidRDefault="006E67B2" w:rsidP="001D42AE">
            <w:pPr>
              <w:pStyle w:val="ConsPlusNormal"/>
              <w:ind w:left="851" w:right="-284" w:firstLine="0"/>
              <w:contextualSpacing/>
              <w:jc w:val="both"/>
              <w:rPr>
                <w:rFonts w:ascii="Times New Roman" w:hAnsi="Times New Roman" w:cs="Times New Roman"/>
                <w:sz w:val="24"/>
                <w:szCs w:val="24"/>
                <w:highlight w:val="yellow"/>
              </w:rPr>
            </w:pPr>
          </w:p>
        </w:tc>
        <w:tc>
          <w:tcPr>
            <w:tcW w:w="8741" w:type="dxa"/>
          </w:tcPr>
          <w:p w:rsidR="006E67B2" w:rsidRPr="003B4160" w:rsidRDefault="006E67B2" w:rsidP="001D42AE">
            <w:pPr>
              <w:pStyle w:val="a3"/>
              <w:numPr>
                <w:ilvl w:val="0"/>
                <w:numId w:val="28"/>
              </w:numPr>
              <w:spacing w:line="240" w:lineRule="auto"/>
              <w:ind w:left="851" w:right="-14"/>
              <w:rPr>
                <w:rFonts w:ascii="Times New Roman" w:hAnsi="Times New Roman" w:cs="Times New Roman"/>
                <w:sz w:val="24"/>
                <w:szCs w:val="24"/>
              </w:rPr>
            </w:pPr>
            <w:r w:rsidRPr="003B4160">
              <w:rPr>
                <w:rFonts w:ascii="Times New Roman" w:hAnsi="Times New Roman" w:cs="Times New Roman"/>
                <w:sz w:val="24"/>
                <w:szCs w:val="24"/>
              </w:rPr>
              <w:t>малоимущих граждан,</w:t>
            </w:r>
          </w:p>
        </w:tc>
      </w:tr>
      <w:tr w:rsidR="006E67B2" w:rsidRPr="003B4160" w:rsidTr="00244C32">
        <w:trPr>
          <w:trHeight w:val="331"/>
        </w:trPr>
        <w:tc>
          <w:tcPr>
            <w:tcW w:w="9308" w:type="dxa"/>
            <w:gridSpan w:val="2"/>
          </w:tcPr>
          <w:p w:rsidR="006E67B2" w:rsidRPr="003B4160" w:rsidRDefault="006E67B2" w:rsidP="001D42AE">
            <w:pPr>
              <w:autoSpaceDE w:val="0"/>
              <w:autoSpaceDN w:val="0"/>
              <w:spacing w:after="0" w:line="240" w:lineRule="auto"/>
              <w:ind w:left="851" w:right="-14"/>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Я, члены моей семьи </w:t>
            </w:r>
            <w:proofErr w:type="gramStart"/>
            <w:r w:rsidRPr="003B4160">
              <w:rPr>
                <w:rFonts w:ascii="Times New Roman" w:hAnsi="Times New Roman" w:cs="Times New Roman"/>
                <w:sz w:val="24"/>
                <w:szCs w:val="24"/>
                <w:lang w:eastAsia="ru-RU"/>
              </w:rPr>
              <w:t>относимся</w:t>
            </w:r>
            <w:proofErr w:type="gramEnd"/>
            <w:r w:rsidRPr="003B4160">
              <w:rPr>
                <w:rFonts w:ascii="Times New Roman" w:hAnsi="Times New Roman" w:cs="Times New Roman"/>
                <w:sz w:val="24"/>
                <w:szCs w:val="24"/>
                <w:lang w:eastAsia="ru-RU"/>
              </w:rPr>
              <w:t>/не относимся (нужное подчеркнуть) к следующим категориям граждан, имеющих право на обеспечение жилыми помещениями вне очереди:</w:t>
            </w:r>
          </w:p>
        </w:tc>
      </w:tr>
      <w:tr w:rsidR="006E67B2" w:rsidRPr="003B4160" w:rsidTr="00244C32">
        <w:trPr>
          <w:trHeight w:val="331"/>
        </w:trPr>
        <w:tc>
          <w:tcPr>
            <w:tcW w:w="567" w:type="dxa"/>
          </w:tcPr>
          <w:p w:rsidR="006E67B2" w:rsidRPr="003B4160" w:rsidRDefault="006E67B2" w:rsidP="001D42AE">
            <w:pPr>
              <w:spacing w:after="0" w:line="240" w:lineRule="auto"/>
              <w:ind w:left="851" w:right="-284"/>
              <w:jc w:val="both"/>
              <w:rPr>
                <w:rFonts w:ascii="Times New Roman" w:hAnsi="Times New Roman" w:cs="Times New Roman"/>
                <w:sz w:val="24"/>
                <w:szCs w:val="24"/>
                <w:highlight w:val="yellow"/>
              </w:rPr>
            </w:pPr>
          </w:p>
        </w:tc>
        <w:tc>
          <w:tcPr>
            <w:tcW w:w="8741" w:type="dxa"/>
            <w:shd w:val="clear" w:color="auto" w:fill="auto"/>
          </w:tcPr>
          <w:p w:rsidR="006E67B2" w:rsidRPr="003B4160" w:rsidRDefault="006E67B2" w:rsidP="001D42AE">
            <w:pPr>
              <w:spacing w:after="0" w:line="240" w:lineRule="auto"/>
              <w:ind w:right="-14"/>
              <w:rPr>
                <w:rFonts w:ascii="Times New Roman" w:hAnsi="Times New Roman" w:cs="Times New Roman"/>
                <w:sz w:val="24"/>
                <w:szCs w:val="24"/>
              </w:rPr>
            </w:pPr>
            <w:r w:rsidRPr="003B4160">
              <w:rPr>
                <w:rFonts w:ascii="Times New Roman" w:hAnsi="Times New Roman" w:cs="Times New Roman"/>
                <w:sz w:val="24"/>
                <w:szCs w:val="24"/>
              </w:rPr>
              <w:t>- граждан, жилые помещения которых признаны в установленном порядке непригодными для проживания и ремонту или реконструкции не подлежат</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34" w:right="-14"/>
              <w:rPr>
                <w:rFonts w:ascii="Times New Roman" w:hAnsi="Times New Roman" w:cs="Times New Roman"/>
                <w:sz w:val="24"/>
                <w:szCs w:val="24"/>
              </w:rPr>
            </w:pPr>
            <w:r w:rsidRPr="003B4160">
              <w:rPr>
                <w:rFonts w:ascii="Times New Roman" w:hAnsi="Times New Roman" w:cs="Times New Roman"/>
                <w:sz w:val="24"/>
                <w:szCs w:val="24"/>
              </w:rPr>
              <w:t>-  граждан, страдающих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pStyle w:val="a3"/>
              <w:numPr>
                <w:ilvl w:val="0"/>
                <w:numId w:val="28"/>
              </w:numPr>
              <w:spacing w:line="240" w:lineRule="auto"/>
              <w:ind w:left="34" w:right="-14" w:firstLine="0"/>
              <w:rPr>
                <w:rFonts w:ascii="Times New Roman" w:hAnsi="Times New Roman" w:cs="Times New Roman"/>
                <w:sz w:val="24"/>
                <w:szCs w:val="24"/>
              </w:rPr>
            </w:pPr>
            <w:r w:rsidRPr="003B4160">
              <w:rPr>
                <w:rFonts w:ascii="Times New Roman" w:hAnsi="Times New Roman" w:cs="Times New Roman"/>
                <w:sz w:val="24"/>
                <w:szCs w:val="24"/>
              </w:rPr>
              <w:t>иных определенных федеральным законом, указом Президента Российской Федерации или законом субъекта Российской Федерации категориям граждан:</w:t>
            </w:r>
          </w:p>
        </w:tc>
      </w:tr>
      <w:tr w:rsidR="006E67B2" w:rsidRPr="003B4160" w:rsidTr="00244C32">
        <w:trPr>
          <w:trHeight w:val="32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autoSpaceDE w:val="0"/>
              <w:autoSpaceDN w:val="0"/>
              <w:adjustRightInd w:val="0"/>
              <w:spacing w:after="0" w:line="240" w:lineRule="auto"/>
              <w:ind w:left="34" w:right="-14"/>
              <w:rPr>
                <w:rFonts w:ascii="Times New Roman" w:hAnsi="Times New Roman" w:cs="Times New Roman"/>
                <w:sz w:val="24"/>
                <w:szCs w:val="24"/>
                <w:lang w:eastAsia="ru-RU"/>
              </w:rPr>
            </w:pPr>
            <w:r w:rsidRPr="003B4160">
              <w:rPr>
                <w:rFonts w:ascii="Times New Roman" w:hAnsi="Times New Roman" w:cs="Times New Roman"/>
                <w:sz w:val="24"/>
                <w:szCs w:val="24"/>
                <w:lang w:eastAsia="ru-RU"/>
              </w:rPr>
              <w:t>- инвалиды Великой Отечественной войны;</w:t>
            </w:r>
          </w:p>
          <w:p w:rsidR="006E67B2" w:rsidRPr="003B4160" w:rsidRDefault="006E67B2" w:rsidP="001D42AE">
            <w:pPr>
              <w:autoSpaceDE w:val="0"/>
              <w:autoSpaceDN w:val="0"/>
              <w:adjustRightInd w:val="0"/>
              <w:spacing w:after="0" w:line="240" w:lineRule="auto"/>
              <w:ind w:left="851" w:right="-14"/>
              <w:rPr>
                <w:rFonts w:ascii="Times New Roman" w:hAnsi="Times New Roman" w:cs="Times New Roman"/>
                <w:sz w:val="24"/>
                <w:szCs w:val="24"/>
                <w:lang w:eastAsia="ru-RU"/>
              </w:rPr>
            </w:pP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34" w:right="-14"/>
              <w:rPr>
                <w:rFonts w:ascii="Times New Roman" w:hAnsi="Times New Roman" w:cs="Times New Roman"/>
                <w:sz w:val="24"/>
                <w:szCs w:val="24"/>
              </w:rPr>
            </w:pPr>
            <w:proofErr w:type="gramStart"/>
            <w:r w:rsidRPr="003B4160">
              <w:rPr>
                <w:rFonts w:ascii="Times New Roman" w:hAnsi="Times New Roman" w:cs="Times New Roman"/>
                <w:sz w:val="24"/>
                <w:szCs w:val="24"/>
              </w:rPr>
              <w:t>-  участники Великой Отечественной войны, в том числе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в случае выселения из занимаемых ими служебных жилых помещений;</w:t>
            </w:r>
            <w:proofErr w:type="gramEnd"/>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34" w:right="-14"/>
              <w:rPr>
                <w:rFonts w:ascii="Times New Roman" w:hAnsi="Times New Roman" w:cs="Times New Roman"/>
                <w:sz w:val="24"/>
                <w:szCs w:val="24"/>
              </w:rPr>
            </w:pPr>
            <w:proofErr w:type="gramStart"/>
            <w:r w:rsidRPr="003B4160">
              <w:rPr>
                <w:rFonts w:ascii="Times New Roman" w:hAnsi="Times New Roman" w:cs="Times New Roman"/>
                <w:sz w:val="24"/>
                <w:szCs w:val="24"/>
              </w:rPr>
              <w:t>-  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 инвалидами</w:t>
            </w:r>
            <w:proofErr w:type="gramEnd"/>
            <w:r w:rsidRPr="003B4160">
              <w:rPr>
                <w:rFonts w:ascii="Times New Roman" w:hAnsi="Times New Roman" w:cs="Times New Roman"/>
                <w:sz w:val="24"/>
                <w:szCs w:val="24"/>
              </w:rPr>
              <w:t>, в случае выселения из занимаемых ими служебных жилых помещений;</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34" w:right="-14"/>
              <w:rPr>
                <w:rFonts w:ascii="Times New Roman" w:hAnsi="Times New Roman" w:cs="Times New Roman"/>
                <w:sz w:val="24"/>
                <w:szCs w:val="24"/>
              </w:rPr>
            </w:pPr>
            <w:r w:rsidRPr="003B4160">
              <w:rPr>
                <w:rFonts w:ascii="Times New Roman" w:hAnsi="Times New Roman" w:cs="Times New Roman"/>
                <w:sz w:val="24"/>
                <w:szCs w:val="24"/>
              </w:rPr>
              <w:t>-  лица, награжденные знаком "Жителю блокадного Ленинграда", лица, награжденные знаком "Житель осажденного Севастополя";</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175" w:right="-14"/>
              <w:rPr>
                <w:rFonts w:ascii="Times New Roman" w:hAnsi="Times New Roman" w:cs="Times New Roman"/>
                <w:sz w:val="24"/>
                <w:szCs w:val="24"/>
              </w:rPr>
            </w:pPr>
            <w:r w:rsidRPr="003B4160">
              <w:rPr>
                <w:rFonts w:ascii="Times New Roman" w:hAnsi="Times New Roman" w:cs="Times New Roman"/>
                <w:sz w:val="24"/>
                <w:szCs w:val="24"/>
              </w:rPr>
              <w:t>-  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34" w:right="-14"/>
              <w:rPr>
                <w:rFonts w:ascii="Times New Roman" w:hAnsi="Times New Roman" w:cs="Times New Roman"/>
                <w:sz w:val="24"/>
                <w:szCs w:val="24"/>
              </w:rPr>
            </w:pPr>
            <w:r w:rsidRPr="003B4160">
              <w:rPr>
                <w:rFonts w:ascii="Times New Roman" w:hAnsi="Times New Roman" w:cs="Times New Roman"/>
                <w:sz w:val="24"/>
                <w:szCs w:val="24"/>
              </w:rPr>
              <w:t xml:space="preserve">- граждане, выехавшие из районов Крайнего Севера и приравненных к ним местностей, имеющих право на получение безвозмездной субсидии на </w:t>
            </w:r>
            <w:r w:rsidRPr="003B4160">
              <w:rPr>
                <w:rFonts w:ascii="Times New Roman" w:hAnsi="Times New Roman" w:cs="Times New Roman"/>
                <w:sz w:val="24"/>
                <w:szCs w:val="24"/>
              </w:rPr>
              <w:lastRenderedPageBreak/>
              <w:t xml:space="preserve">строительство или приобретение жилья в соответствии с Федеральным </w:t>
            </w:r>
            <w:hyperlink r:id="rId19" w:history="1">
              <w:r w:rsidRPr="003B4160">
                <w:rPr>
                  <w:rFonts w:ascii="Times New Roman" w:hAnsi="Times New Roman" w:cs="Times New Roman"/>
                  <w:sz w:val="24"/>
                  <w:szCs w:val="24"/>
                </w:rPr>
                <w:t>законом</w:t>
              </w:r>
            </w:hyperlink>
            <w:r w:rsidRPr="003B4160">
              <w:rPr>
                <w:rFonts w:ascii="Times New Roman" w:hAnsi="Times New Roman" w:cs="Times New Roman"/>
                <w:sz w:val="24"/>
                <w:szCs w:val="24"/>
              </w:rPr>
              <w:t xml:space="preserve"> от 25 октября 2002 года N 125-ФЗ "О жилищных субсидиях гражданам, выезжающим из районов Крайнего Севера и приравненных к ним местностей"</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34" w:right="-14"/>
              <w:rPr>
                <w:rFonts w:ascii="Times New Roman" w:hAnsi="Times New Roman" w:cs="Times New Roman"/>
                <w:sz w:val="24"/>
                <w:szCs w:val="24"/>
              </w:rPr>
            </w:pPr>
            <w:r w:rsidRPr="003B4160">
              <w:rPr>
                <w:rFonts w:ascii="Times New Roman" w:hAnsi="Times New Roman" w:cs="Times New Roman"/>
                <w:sz w:val="24"/>
                <w:szCs w:val="24"/>
              </w:rPr>
              <w:t>- 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w:t>
            </w:r>
          </w:p>
        </w:tc>
      </w:tr>
      <w:tr w:rsidR="006E67B2" w:rsidRPr="003B4160" w:rsidTr="00244C32">
        <w:trPr>
          <w:trHeight w:val="331"/>
        </w:trPr>
        <w:tc>
          <w:tcPr>
            <w:tcW w:w="567" w:type="dxa"/>
          </w:tcPr>
          <w:p w:rsidR="006E67B2" w:rsidRPr="003B4160" w:rsidRDefault="006E67B2" w:rsidP="001D42AE">
            <w:pPr>
              <w:spacing w:line="240" w:lineRule="auto"/>
              <w:ind w:left="851" w:right="-284"/>
              <w:rPr>
                <w:rFonts w:ascii="Times New Roman" w:hAnsi="Times New Roman" w:cs="Times New Roman"/>
                <w:sz w:val="24"/>
                <w:szCs w:val="24"/>
                <w:highlight w:val="yellow"/>
              </w:rPr>
            </w:pPr>
          </w:p>
        </w:tc>
        <w:tc>
          <w:tcPr>
            <w:tcW w:w="8741" w:type="dxa"/>
          </w:tcPr>
          <w:p w:rsidR="006E67B2" w:rsidRPr="003B4160" w:rsidRDefault="006E67B2" w:rsidP="001D42AE">
            <w:pPr>
              <w:spacing w:line="240" w:lineRule="auto"/>
              <w:ind w:left="175" w:right="-14"/>
              <w:rPr>
                <w:rFonts w:ascii="Times New Roman" w:hAnsi="Times New Roman" w:cs="Times New Roman"/>
                <w:sz w:val="24"/>
                <w:szCs w:val="24"/>
              </w:rPr>
            </w:pPr>
            <w:r w:rsidRPr="003B4160">
              <w:rPr>
                <w:rFonts w:ascii="Times New Roman" w:hAnsi="Times New Roman" w:cs="Times New Roman"/>
                <w:sz w:val="24"/>
                <w:szCs w:val="24"/>
              </w:rPr>
              <w:t>- граждане, признанные в установленном порядке вынужденными переселенцами</w:t>
            </w:r>
          </w:p>
        </w:tc>
      </w:tr>
    </w:tbl>
    <w:p w:rsidR="006E67B2" w:rsidRPr="003B4160" w:rsidRDefault="006E67B2" w:rsidP="001D42AE">
      <w:pPr>
        <w:spacing w:line="240" w:lineRule="auto"/>
        <w:ind w:left="851" w:right="-284" w:firstLine="709"/>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Прошу принять меня и членов моей семьи н</w:t>
      </w:r>
      <w:r w:rsidR="007A45DD">
        <w:rPr>
          <w:rFonts w:ascii="Times New Roman" w:hAnsi="Times New Roman" w:cs="Times New Roman"/>
          <w:sz w:val="24"/>
          <w:szCs w:val="24"/>
          <w:lang w:eastAsia="ru-RU"/>
        </w:rPr>
        <w:t xml:space="preserve">а учет в качестве нуждающихся в </w:t>
      </w:r>
      <w:r w:rsidRPr="003B4160">
        <w:rPr>
          <w:rFonts w:ascii="Times New Roman" w:hAnsi="Times New Roman" w:cs="Times New Roman"/>
          <w:sz w:val="24"/>
          <w:szCs w:val="24"/>
          <w:lang w:eastAsia="ru-RU"/>
        </w:rPr>
        <w:t>жилом помещении по договору социального найма:</w:t>
      </w:r>
    </w:p>
    <w:p w:rsidR="006E67B2" w:rsidRPr="003B4160" w:rsidRDefault="006E67B2" w:rsidP="001D42AE">
      <w:pPr>
        <w:autoSpaceDE w:val="0"/>
        <w:autoSpaceDN w:val="0"/>
        <w:spacing w:line="240" w:lineRule="auto"/>
        <w:ind w:left="851" w:right="-284" w:firstLine="720"/>
        <w:rPr>
          <w:rFonts w:ascii="Times New Roman" w:hAnsi="Times New Roman" w:cs="Times New Roman"/>
          <w:sz w:val="24"/>
          <w:szCs w:val="24"/>
          <w:lang w:eastAsia="ru-RU"/>
        </w:rPr>
      </w:pPr>
      <w:r w:rsidRPr="003B4160">
        <w:rPr>
          <w:rFonts w:ascii="Times New Roman" w:hAnsi="Times New Roman" w:cs="Times New Roman"/>
          <w:sz w:val="24"/>
          <w:szCs w:val="24"/>
          <w:lang w:eastAsia="ru-RU"/>
        </w:rPr>
        <w:t>Члены семьи:</w:t>
      </w:r>
    </w:p>
    <w:tbl>
      <w:tblPr>
        <w:tblStyle w:val="afc"/>
        <w:tblW w:w="9497" w:type="dxa"/>
        <w:tblInd w:w="817" w:type="dxa"/>
        <w:tblLayout w:type="fixed"/>
        <w:tblLook w:val="04A0"/>
      </w:tblPr>
      <w:tblGrid>
        <w:gridCol w:w="851"/>
        <w:gridCol w:w="1642"/>
        <w:gridCol w:w="2264"/>
        <w:gridCol w:w="1905"/>
        <w:gridCol w:w="2835"/>
      </w:tblGrid>
      <w:tr w:rsidR="006E67B2" w:rsidRPr="003B4160" w:rsidTr="00244C32">
        <w:trPr>
          <w:trHeight w:val="1851"/>
        </w:trPr>
        <w:tc>
          <w:tcPr>
            <w:tcW w:w="851" w:type="dxa"/>
          </w:tcPr>
          <w:p w:rsidR="006E67B2" w:rsidRPr="003B4160" w:rsidRDefault="006E67B2" w:rsidP="001D42AE">
            <w:pPr>
              <w:spacing w:after="0" w:line="240" w:lineRule="auto"/>
              <w:ind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w:t>
            </w:r>
          </w:p>
          <w:p w:rsidR="006E67B2" w:rsidRPr="003B4160" w:rsidRDefault="006E67B2" w:rsidP="001D42AE">
            <w:pPr>
              <w:spacing w:after="0" w:line="240" w:lineRule="auto"/>
              <w:ind w:left="34" w:right="-89"/>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п</w:t>
            </w:r>
            <w:proofErr w:type="gramEnd"/>
            <w:r w:rsidRPr="003B4160">
              <w:rPr>
                <w:rFonts w:ascii="Times New Roman" w:eastAsia="Times New Roman" w:hAnsi="Times New Roman" w:cs="Times New Roman"/>
                <w:sz w:val="24"/>
                <w:szCs w:val="24"/>
                <w:lang w:eastAsia="ru-RU"/>
              </w:rPr>
              <w:t>/п</w:t>
            </w:r>
          </w:p>
        </w:tc>
        <w:tc>
          <w:tcPr>
            <w:tcW w:w="1642" w:type="dxa"/>
          </w:tcPr>
          <w:p w:rsidR="006E67B2" w:rsidRPr="003B4160" w:rsidRDefault="006E67B2" w:rsidP="001D42AE">
            <w:pPr>
              <w:spacing w:after="0" w:line="240" w:lineRule="auto"/>
              <w:ind w:left="3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Фамилия, имя, отчество членов семьи</w:t>
            </w:r>
            <w:r w:rsidRPr="003B4160">
              <w:rPr>
                <w:rFonts w:ascii="Times New Roman" w:hAnsi="Times New Roman" w:cs="Times New Roman"/>
                <w:sz w:val="24"/>
                <w:szCs w:val="24"/>
              </w:rPr>
              <w:t xml:space="preserve">, </w:t>
            </w:r>
            <w:r w:rsidRPr="003B4160">
              <w:rPr>
                <w:rFonts w:ascii="Times New Roman" w:hAnsi="Times New Roman" w:cs="Times New Roman"/>
                <w:sz w:val="24"/>
                <w:szCs w:val="24"/>
                <w:lang w:eastAsia="ru-RU"/>
              </w:rPr>
              <w:t>дата рождения</w:t>
            </w:r>
          </w:p>
        </w:tc>
        <w:tc>
          <w:tcPr>
            <w:tcW w:w="2264" w:type="dxa"/>
          </w:tcPr>
          <w:p w:rsidR="006E67B2" w:rsidRPr="003B4160" w:rsidRDefault="006E67B2" w:rsidP="001D42AE">
            <w:pPr>
              <w:spacing w:after="0" w:line="240" w:lineRule="auto"/>
              <w:ind w:left="-49"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Родственные отношения</w:t>
            </w:r>
          </w:p>
        </w:tc>
        <w:tc>
          <w:tcPr>
            <w:tcW w:w="1905" w:type="dxa"/>
          </w:tcPr>
          <w:p w:rsidR="006E67B2" w:rsidRPr="003B4160" w:rsidRDefault="006E67B2" w:rsidP="001D42AE">
            <w:pPr>
              <w:spacing w:after="0" w:line="240" w:lineRule="auto"/>
              <w:ind w:left="-45"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Отношение к работе, учебе</w:t>
            </w:r>
            <w:r w:rsidRPr="003B4160">
              <w:rPr>
                <w:rStyle w:val="af0"/>
                <w:rFonts w:ascii="Times New Roman" w:hAnsi="Times New Roman" w:cs="Times New Roman"/>
                <w:sz w:val="24"/>
                <w:szCs w:val="24"/>
              </w:rPr>
              <w:footnoteReference w:id="2"/>
            </w:r>
          </w:p>
        </w:tc>
        <w:tc>
          <w:tcPr>
            <w:tcW w:w="2835" w:type="dxa"/>
          </w:tcPr>
          <w:p w:rsidR="006E67B2" w:rsidRPr="003B4160" w:rsidRDefault="006E67B2" w:rsidP="001D42AE">
            <w:pPr>
              <w:spacing w:after="0" w:line="240" w:lineRule="auto"/>
              <w:ind w:left="-167" w:right="-108"/>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Паспортные данные </w:t>
            </w:r>
            <w:r w:rsidRPr="003B4160">
              <w:rPr>
                <w:rFonts w:ascii="Times New Roman" w:hAnsi="Times New Roman" w:cs="Times New Roman"/>
                <w:sz w:val="24"/>
                <w:szCs w:val="24"/>
              </w:rPr>
              <w:t xml:space="preserve">гражданина РФ </w:t>
            </w:r>
            <w:r w:rsidRPr="003B4160">
              <w:rPr>
                <w:rFonts w:ascii="Times New Roman" w:eastAsia="Times New Roman" w:hAnsi="Times New Roman" w:cs="Times New Roman"/>
                <w:sz w:val="24"/>
                <w:szCs w:val="24"/>
                <w:lang w:eastAsia="ru-RU"/>
              </w:rPr>
              <w:t>(серия и номер, кем, когда выдан</w:t>
            </w:r>
            <w:r w:rsidRPr="003B4160">
              <w:rPr>
                <w:rFonts w:ascii="Times New Roman" w:hAnsi="Times New Roman" w:cs="Times New Roman"/>
                <w:sz w:val="24"/>
                <w:szCs w:val="24"/>
              </w:rPr>
              <w:t>)/ /свидетельства о рождении (номер и дата актовой записи, наименование органа, составившего запись)</w:t>
            </w:r>
          </w:p>
        </w:tc>
      </w:tr>
      <w:tr w:rsidR="006E67B2" w:rsidRPr="003B4160" w:rsidTr="00244C32">
        <w:trPr>
          <w:trHeight w:val="372"/>
        </w:trPr>
        <w:tc>
          <w:tcPr>
            <w:tcW w:w="851"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642"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264" w:type="dxa"/>
          </w:tcPr>
          <w:p w:rsidR="006E67B2" w:rsidRPr="003B4160" w:rsidRDefault="006E67B2" w:rsidP="001D42AE">
            <w:pPr>
              <w:spacing w:after="0" w:line="240" w:lineRule="auto"/>
              <w:ind w:left="234" w:right="-284"/>
              <w:rPr>
                <w:rFonts w:ascii="Times New Roman" w:eastAsia="Times New Roman" w:hAnsi="Times New Roman" w:cs="Times New Roman"/>
                <w:sz w:val="24"/>
                <w:szCs w:val="24"/>
                <w:lang w:eastAsia="ru-RU"/>
              </w:rPr>
            </w:pPr>
            <w:r w:rsidRPr="003B4160">
              <w:rPr>
                <w:rFonts w:ascii="Times New Roman" w:hAnsi="Times New Roman" w:cs="Times New Roman"/>
                <w:sz w:val="24"/>
                <w:szCs w:val="24"/>
                <w:lang w:eastAsia="ru-RU"/>
              </w:rPr>
              <w:t>Супруг (супруга)</w:t>
            </w:r>
          </w:p>
        </w:tc>
        <w:tc>
          <w:tcPr>
            <w:tcW w:w="190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83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r>
      <w:tr w:rsidR="006E67B2" w:rsidRPr="003B4160" w:rsidTr="00244C32">
        <w:trPr>
          <w:trHeight w:val="493"/>
        </w:trPr>
        <w:tc>
          <w:tcPr>
            <w:tcW w:w="851"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642"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264" w:type="dxa"/>
          </w:tcPr>
          <w:p w:rsidR="006E67B2" w:rsidRPr="003B4160" w:rsidRDefault="006E67B2" w:rsidP="001D42AE">
            <w:pPr>
              <w:spacing w:after="0" w:line="240" w:lineRule="auto"/>
              <w:ind w:left="234"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Дети</w:t>
            </w:r>
          </w:p>
        </w:tc>
        <w:tc>
          <w:tcPr>
            <w:tcW w:w="190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83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r>
      <w:tr w:rsidR="006E67B2" w:rsidRPr="003B4160" w:rsidTr="00244C32">
        <w:trPr>
          <w:trHeight w:val="493"/>
        </w:trPr>
        <w:tc>
          <w:tcPr>
            <w:tcW w:w="851"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642"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264" w:type="dxa"/>
          </w:tcPr>
          <w:p w:rsidR="006E67B2" w:rsidRPr="003B4160" w:rsidRDefault="006E67B2" w:rsidP="001D42AE">
            <w:pPr>
              <w:spacing w:after="0" w:line="240" w:lineRule="auto"/>
              <w:ind w:left="234"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иные члены семьи</w:t>
            </w:r>
            <w:r w:rsidRPr="003B4160">
              <w:rPr>
                <w:rFonts w:ascii="Times New Roman" w:hAnsi="Times New Roman" w:cs="Times New Roman"/>
                <w:sz w:val="24"/>
                <w:szCs w:val="24"/>
              </w:rPr>
              <w:t>, совместно проживающие (указать какие)</w:t>
            </w:r>
          </w:p>
        </w:tc>
        <w:tc>
          <w:tcPr>
            <w:tcW w:w="190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83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r>
    </w:tbl>
    <w:p w:rsidR="006E67B2" w:rsidRPr="003B4160" w:rsidRDefault="006E67B2" w:rsidP="001D42AE">
      <w:pPr>
        <w:autoSpaceDE w:val="0"/>
        <w:autoSpaceDN w:val="0"/>
        <w:spacing w:after="0" w:line="240" w:lineRule="auto"/>
        <w:ind w:left="851" w:right="-284" w:firstLine="720"/>
        <w:rPr>
          <w:rFonts w:ascii="Times New Roman" w:hAnsi="Times New Roman" w:cs="Times New Roman"/>
          <w:sz w:val="24"/>
          <w:szCs w:val="24"/>
        </w:rPr>
      </w:pPr>
    </w:p>
    <w:p w:rsidR="006E67B2" w:rsidRPr="003B4160" w:rsidRDefault="006E67B2" w:rsidP="001D42AE">
      <w:pPr>
        <w:autoSpaceDE w:val="0"/>
        <w:autoSpaceDN w:val="0"/>
        <w:spacing w:after="0" w:line="240" w:lineRule="auto"/>
        <w:ind w:left="851" w:right="-284" w:firstLine="720"/>
        <w:rPr>
          <w:rFonts w:ascii="Times New Roman" w:hAnsi="Times New Roman" w:cs="Times New Roman"/>
          <w:sz w:val="24"/>
          <w:szCs w:val="24"/>
        </w:rPr>
      </w:pPr>
      <w:r w:rsidRPr="003B4160">
        <w:rPr>
          <w:rFonts w:ascii="Times New Roman" w:hAnsi="Times New Roman" w:cs="Times New Roman"/>
          <w:sz w:val="24"/>
          <w:szCs w:val="24"/>
        </w:rPr>
        <w:t>Совместно со мной и членами моей семьи в жилом помещении зарегистрированы*:</w:t>
      </w:r>
    </w:p>
    <w:tbl>
      <w:tblPr>
        <w:tblStyle w:val="afc"/>
        <w:tblW w:w="9497" w:type="dxa"/>
        <w:tblInd w:w="817" w:type="dxa"/>
        <w:tblLook w:val="04A0"/>
      </w:tblPr>
      <w:tblGrid>
        <w:gridCol w:w="851"/>
        <w:gridCol w:w="1701"/>
        <w:gridCol w:w="2268"/>
        <w:gridCol w:w="1842"/>
        <w:gridCol w:w="2835"/>
      </w:tblGrid>
      <w:tr w:rsidR="006E67B2" w:rsidRPr="003B4160" w:rsidTr="00244C32">
        <w:trPr>
          <w:trHeight w:val="1851"/>
        </w:trPr>
        <w:tc>
          <w:tcPr>
            <w:tcW w:w="851" w:type="dxa"/>
          </w:tcPr>
          <w:p w:rsidR="006E67B2" w:rsidRPr="003B4160" w:rsidRDefault="006E67B2" w:rsidP="001D42AE">
            <w:pPr>
              <w:spacing w:after="0" w:line="240" w:lineRule="auto"/>
              <w:ind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w:t>
            </w:r>
          </w:p>
          <w:p w:rsidR="006E67B2" w:rsidRPr="003B4160" w:rsidRDefault="006E67B2" w:rsidP="001D42AE">
            <w:pPr>
              <w:spacing w:after="0" w:line="240" w:lineRule="auto"/>
              <w:ind w:left="34"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п</w:t>
            </w:r>
            <w:proofErr w:type="gramEnd"/>
            <w:r w:rsidRPr="003B4160">
              <w:rPr>
                <w:rFonts w:ascii="Times New Roman" w:eastAsia="Times New Roman" w:hAnsi="Times New Roman" w:cs="Times New Roman"/>
                <w:sz w:val="24"/>
                <w:szCs w:val="24"/>
                <w:lang w:eastAsia="ru-RU"/>
              </w:rPr>
              <w:t>/п</w:t>
            </w:r>
          </w:p>
        </w:tc>
        <w:tc>
          <w:tcPr>
            <w:tcW w:w="1701" w:type="dxa"/>
          </w:tcPr>
          <w:p w:rsidR="006E67B2" w:rsidRPr="003B4160" w:rsidRDefault="006E67B2" w:rsidP="001D42AE">
            <w:pPr>
              <w:spacing w:after="0" w:line="240" w:lineRule="auto"/>
              <w:ind w:left="-108"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Фамилия, имя, отчество</w:t>
            </w:r>
            <w:r w:rsidRPr="003B4160">
              <w:rPr>
                <w:rFonts w:ascii="Times New Roman" w:hAnsi="Times New Roman" w:cs="Times New Roman"/>
                <w:sz w:val="24"/>
                <w:szCs w:val="24"/>
              </w:rPr>
              <w:t xml:space="preserve">, </w:t>
            </w:r>
            <w:r w:rsidRPr="003B4160">
              <w:rPr>
                <w:rFonts w:ascii="Times New Roman" w:hAnsi="Times New Roman" w:cs="Times New Roman"/>
                <w:sz w:val="24"/>
                <w:szCs w:val="24"/>
                <w:lang w:eastAsia="ru-RU"/>
              </w:rPr>
              <w:t>дата рождения</w:t>
            </w:r>
          </w:p>
        </w:tc>
        <w:tc>
          <w:tcPr>
            <w:tcW w:w="2268" w:type="dxa"/>
          </w:tcPr>
          <w:p w:rsidR="006E67B2" w:rsidRPr="003B4160" w:rsidRDefault="006E67B2" w:rsidP="001D42AE">
            <w:pPr>
              <w:spacing w:after="0" w:line="240" w:lineRule="auto"/>
              <w:ind w:left="-51"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Родственные отношения </w:t>
            </w:r>
          </w:p>
        </w:tc>
        <w:tc>
          <w:tcPr>
            <w:tcW w:w="1842" w:type="dxa"/>
          </w:tcPr>
          <w:p w:rsidR="006E67B2" w:rsidRPr="003B4160" w:rsidRDefault="006E67B2" w:rsidP="001D42AE">
            <w:pPr>
              <w:spacing w:after="0" w:line="240" w:lineRule="auto"/>
              <w:ind w:left="-108"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Отношение к работе, учебе</w:t>
            </w:r>
            <w:r w:rsidRPr="003B4160">
              <w:rPr>
                <w:rStyle w:val="af0"/>
                <w:rFonts w:ascii="Times New Roman" w:hAnsi="Times New Roman" w:cs="Times New Roman"/>
                <w:sz w:val="24"/>
                <w:szCs w:val="24"/>
              </w:rPr>
              <w:footnoteReference w:id="3"/>
            </w:r>
          </w:p>
        </w:tc>
        <w:tc>
          <w:tcPr>
            <w:tcW w:w="2835" w:type="dxa"/>
          </w:tcPr>
          <w:p w:rsidR="006E67B2" w:rsidRPr="003B4160" w:rsidRDefault="006E67B2" w:rsidP="001D42AE">
            <w:pPr>
              <w:spacing w:after="0" w:line="240" w:lineRule="auto"/>
              <w:ind w:left="-184"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Паспортные данные </w:t>
            </w:r>
            <w:r w:rsidRPr="003B4160">
              <w:rPr>
                <w:rFonts w:ascii="Times New Roman" w:hAnsi="Times New Roman" w:cs="Times New Roman"/>
                <w:sz w:val="24"/>
                <w:szCs w:val="24"/>
              </w:rPr>
              <w:t xml:space="preserve">гражданина РФ </w:t>
            </w:r>
            <w:r w:rsidRPr="003B4160">
              <w:rPr>
                <w:rFonts w:ascii="Times New Roman" w:eastAsia="Times New Roman" w:hAnsi="Times New Roman" w:cs="Times New Roman"/>
                <w:sz w:val="24"/>
                <w:szCs w:val="24"/>
                <w:lang w:eastAsia="ru-RU"/>
              </w:rPr>
              <w:t>(серия и номер, кем, когда выдан</w:t>
            </w:r>
            <w:r w:rsidRPr="003B4160">
              <w:rPr>
                <w:rFonts w:ascii="Times New Roman" w:hAnsi="Times New Roman" w:cs="Times New Roman"/>
                <w:sz w:val="24"/>
                <w:szCs w:val="24"/>
              </w:rPr>
              <w:t>)/ /свидетельства о рождении (номер и дата актовой записи, наименование органа, составившего запись)</w:t>
            </w:r>
          </w:p>
        </w:tc>
      </w:tr>
      <w:tr w:rsidR="006E67B2" w:rsidRPr="003B4160" w:rsidTr="00244C32">
        <w:trPr>
          <w:trHeight w:val="372"/>
        </w:trPr>
        <w:tc>
          <w:tcPr>
            <w:tcW w:w="851"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701"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268"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842"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835" w:type="dxa"/>
          </w:tcPr>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p>
        </w:tc>
      </w:tr>
      <w:tr w:rsidR="003500CC" w:rsidRPr="003B4160" w:rsidTr="00244C32">
        <w:trPr>
          <w:trHeight w:val="372"/>
        </w:trPr>
        <w:tc>
          <w:tcPr>
            <w:tcW w:w="851" w:type="dxa"/>
          </w:tcPr>
          <w:p w:rsidR="003500CC" w:rsidRPr="003B4160" w:rsidRDefault="003500CC"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701" w:type="dxa"/>
          </w:tcPr>
          <w:p w:rsidR="003500CC" w:rsidRPr="003B4160" w:rsidRDefault="003500CC"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268" w:type="dxa"/>
          </w:tcPr>
          <w:p w:rsidR="003500CC" w:rsidRPr="003B4160" w:rsidRDefault="003500CC" w:rsidP="001D42AE">
            <w:pPr>
              <w:spacing w:after="0" w:line="240" w:lineRule="auto"/>
              <w:ind w:left="851" w:right="-284"/>
              <w:jc w:val="center"/>
              <w:rPr>
                <w:rFonts w:ascii="Times New Roman" w:eastAsia="Times New Roman" w:hAnsi="Times New Roman" w:cs="Times New Roman"/>
                <w:sz w:val="24"/>
                <w:szCs w:val="24"/>
                <w:lang w:eastAsia="ru-RU"/>
              </w:rPr>
            </w:pPr>
          </w:p>
        </w:tc>
        <w:tc>
          <w:tcPr>
            <w:tcW w:w="1842" w:type="dxa"/>
          </w:tcPr>
          <w:p w:rsidR="003500CC" w:rsidRPr="003B4160" w:rsidRDefault="003500CC" w:rsidP="001D42AE">
            <w:pPr>
              <w:spacing w:after="0" w:line="240" w:lineRule="auto"/>
              <w:ind w:left="851" w:right="-284"/>
              <w:jc w:val="center"/>
              <w:rPr>
                <w:rFonts w:ascii="Times New Roman" w:eastAsia="Times New Roman" w:hAnsi="Times New Roman" w:cs="Times New Roman"/>
                <w:sz w:val="24"/>
                <w:szCs w:val="24"/>
                <w:lang w:eastAsia="ru-RU"/>
              </w:rPr>
            </w:pPr>
          </w:p>
        </w:tc>
        <w:tc>
          <w:tcPr>
            <w:tcW w:w="2835" w:type="dxa"/>
          </w:tcPr>
          <w:p w:rsidR="003500CC" w:rsidRPr="003B4160" w:rsidRDefault="003500CC" w:rsidP="001D42AE">
            <w:pPr>
              <w:spacing w:after="0" w:line="240" w:lineRule="auto"/>
              <w:ind w:left="851" w:right="-284"/>
              <w:jc w:val="center"/>
              <w:rPr>
                <w:rFonts w:ascii="Times New Roman" w:eastAsia="Times New Roman" w:hAnsi="Times New Roman" w:cs="Times New Roman"/>
                <w:sz w:val="24"/>
                <w:szCs w:val="24"/>
                <w:lang w:eastAsia="ru-RU"/>
              </w:rPr>
            </w:pPr>
          </w:p>
        </w:tc>
      </w:tr>
    </w:tbl>
    <w:p w:rsidR="006E67B2" w:rsidRPr="003B4160" w:rsidRDefault="006E67B2" w:rsidP="001D42AE">
      <w:pPr>
        <w:autoSpaceDE w:val="0"/>
        <w:autoSpaceDN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xml:space="preserve">*заполняется в случае, если граждане не изъявили желание быть принятыми на учет в качестве </w:t>
      </w:r>
      <w:proofErr w:type="gramStart"/>
      <w:r w:rsidRPr="003B4160">
        <w:rPr>
          <w:rFonts w:ascii="Times New Roman" w:hAnsi="Times New Roman" w:cs="Times New Roman"/>
          <w:sz w:val="24"/>
          <w:szCs w:val="24"/>
        </w:rPr>
        <w:t>нуждающихся</w:t>
      </w:r>
      <w:proofErr w:type="gramEnd"/>
      <w:r w:rsidRPr="003B4160">
        <w:rPr>
          <w:rFonts w:ascii="Times New Roman" w:hAnsi="Times New Roman" w:cs="Times New Roman"/>
          <w:sz w:val="24"/>
          <w:szCs w:val="24"/>
        </w:rPr>
        <w:t xml:space="preserve"> в жилом помещении, предоставляемом по договору социального найма</w:t>
      </w:r>
    </w:p>
    <w:p w:rsidR="006E67B2" w:rsidRPr="003B4160" w:rsidRDefault="006E67B2" w:rsidP="001D42AE">
      <w:pPr>
        <w:autoSpaceDE w:val="0"/>
        <w:autoSpaceDN w:val="0"/>
        <w:spacing w:after="0" w:line="240" w:lineRule="auto"/>
        <w:ind w:left="851" w:right="-284" w:firstLine="720"/>
        <w:rPr>
          <w:rFonts w:ascii="Times New Roman" w:hAnsi="Times New Roman" w:cs="Times New Roman"/>
          <w:sz w:val="24"/>
          <w:szCs w:val="24"/>
        </w:rPr>
      </w:pPr>
    </w:p>
    <w:tbl>
      <w:tblPr>
        <w:tblStyle w:val="afc"/>
        <w:tblW w:w="9497" w:type="dxa"/>
        <w:tblInd w:w="817" w:type="dxa"/>
        <w:tblLook w:val="04A0"/>
      </w:tblPr>
      <w:tblGrid>
        <w:gridCol w:w="4820"/>
        <w:gridCol w:w="4677"/>
      </w:tblGrid>
      <w:tr w:rsidR="006E67B2" w:rsidRPr="003B4160" w:rsidTr="007A45DD">
        <w:trPr>
          <w:trHeight w:val="628"/>
        </w:trPr>
        <w:tc>
          <w:tcPr>
            <w:tcW w:w="4820" w:type="dxa"/>
          </w:tcPr>
          <w:p w:rsidR="006E67B2" w:rsidRPr="003B4160" w:rsidRDefault="006E67B2" w:rsidP="001D42AE">
            <w:pPr>
              <w:spacing w:line="240" w:lineRule="auto"/>
              <w:ind w:left="176" w:right="-284"/>
              <w:rPr>
                <w:rFonts w:ascii="Times New Roman" w:hAnsi="Times New Roman" w:cs="Times New Roman"/>
                <w:sz w:val="24"/>
                <w:szCs w:val="24"/>
              </w:rPr>
            </w:pPr>
            <w:r w:rsidRPr="003B4160">
              <w:rPr>
                <w:rFonts w:ascii="Times New Roman" w:hAnsi="Times New Roman" w:cs="Times New Roman"/>
                <w:sz w:val="24"/>
                <w:szCs w:val="24"/>
              </w:rPr>
              <w:t xml:space="preserve">Сведения об изменении ФИО (указывается ФИО) до изменения и основание изменений </w:t>
            </w:r>
          </w:p>
        </w:tc>
        <w:tc>
          <w:tcPr>
            <w:tcW w:w="4677" w:type="dxa"/>
          </w:tcPr>
          <w:p w:rsidR="006E67B2" w:rsidRPr="003B4160" w:rsidRDefault="006E67B2" w:rsidP="001D42AE">
            <w:pPr>
              <w:spacing w:line="240" w:lineRule="auto"/>
              <w:ind w:left="851" w:right="-284"/>
              <w:rPr>
                <w:rFonts w:ascii="Times New Roman" w:hAnsi="Times New Roman" w:cs="Times New Roman"/>
                <w:sz w:val="24"/>
                <w:szCs w:val="24"/>
              </w:rPr>
            </w:pPr>
          </w:p>
        </w:tc>
      </w:tr>
      <w:tr w:rsidR="006E67B2" w:rsidRPr="003B4160" w:rsidTr="007A45DD">
        <w:trPr>
          <w:trHeight w:val="628"/>
        </w:trPr>
        <w:tc>
          <w:tcPr>
            <w:tcW w:w="4820" w:type="dxa"/>
          </w:tcPr>
          <w:p w:rsidR="006E67B2" w:rsidRPr="003B4160" w:rsidRDefault="006E67B2" w:rsidP="001D42AE">
            <w:pPr>
              <w:autoSpaceDE w:val="0"/>
              <w:autoSpaceDN w:val="0"/>
              <w:spacing w:line="240" w:lineRule="auto"/>
              <w:ind w:left="176" w:right="-284"/>
              <w:rPr>
                <w:rFonts w:ascii="Times New Roman" w:hAnsi="Times New Roman" w:cs="Times New Roman"/>
                <w:sz w:val="24"/>
                <w:szCs w:val="24"/>
              </w:rPr>
            </w:pPr>
            <w:r w:rsidRPr="003B4160">
              <w:rPr>
                <w:rFonts w:ascii="Times New Roman" w:hAnsi="Times New Roman" w:cs="Times New Roman"/>
                <w:sz w:val="24"/>
                <w:szCs w:val="24"/>
              </w:rPr>
              <w:lastRenderedPageBreak/>
              <w:t>Реквизиты актовой записи о регистрации брака – для супруга/супруги</w:t>
            </w:r>
          </w:p>
        </w:tc>
        <w:tc>
          <w:tcPr>
            <w:tcW w:w="4677" w:type="dxa"/>
          </w:tcPr>
          <w:p w:rsidR="006E67B2" w:rsidRPr="003B4160" w:rsidRDefault="006E67B2" w:rsidP="001D42AE">
            <w:pPr>
              <w:autoSpaceDE w:val="0"/>
              <w:autoSpaceDN w:val="0"/>
              <w:spacing w:line="240" w:lineRule="auto"/>
              <w:ind w:left="851" w:right="-284"/>
              <w:rPr>
                <w:rFonts w:ascii="Times New Roman" w:hAnsi="Times New Roman" w:cs="Times New Roman"/>
                <w:sz w:val="24"/>
                <w:szCs w:val="24"/>
              </w:rPr>
            </w:pPr>
          </w:p>
        </w:tc>
      </w:tr>
      <w:tr w:rsidR="006E67B2" w:rsidRPr="003B4160" w:rsidTr="007A45DD">
        <w:trPr>
          <w:trHeight w:val="330"/>
        </w:trPr>
        <w:tc>
          <w:tcPr>
            <w:tcW w:w="4820" w:type="dxa"/>
          </w:tcPr>
          <w:p w:rsidR="006E67B2" w:rsidRPr="003B4160" w:rsidRDefault="006E67B2" w:rsidP="001D42AE">
            <w:pPr>
              <w:autoSpaceDE w:val="0"/>
              <w:autoSpaceDN w:val="0"/>
              <w:spacing w:line="240" w:lineRule="auto"/>
              <w:ind w:left="176" w:right="-284"/>
              <w:rPr>
                <w:rFonts w:ascii="Times New Roman" w:hAnsi="Times New Roman" w:cs="Times New Roman"/>
                <w:sz w:val="24"/>
                <w:szCs w:val="24"/>
              </w:rPr>
            </w:pPr>
            <w:r w:rsidRPr="003B4160">
              <w:rPr>
                <w:rFonts w:ascii="Times New Roman" w:hAnsi="Times New Roman" w:cs="Times New Roman"/>
                <w:sz w:val="24"/>
                <w:szCs w:val="24"/>
              </w:rPr>
              <w:t>Реквизиты актовой записи о расторжении брака для супруга/супруги</w:t>
            </w:r>
            <w:r w:rsidRPr="003B4160">
              <w:rPr>
                <w:rStyle w:val="af0"/>
                <w:rFonts w:ascii="Times New Roman" w:hAnsi="Times New Roman" w:cs="Times New Roman"/>
                <w:sz w:val="24"/>
                <w:szCs w:val="24"/>
              </w:rPr>
              <w:footnoteReference w:id="4"/>
            </w:r>
          </w:p>
        </w:tc>
        <w:tc>
          <w:tcPr>
            <w:tcW w:w="4677" w:type="dxa"/>
          </w:tcPr>
          <w:p w:rsidR="006E67B2" w:rsidRPr="003B4160" w:rsidRDefault="006E67B2" w:rsidP="001D42AE">
            <w:pPr>
              <w:autoSpaceDE w:val="0"/>
              <w:autoSpaceDN w:val="0"/>
              <w:spacing w:line="240" w:lineRule="auto"/>
              <w:ind w:left="851" w:right="-284"/>
              <w:rPr>
                <w:rFonts w:ascii="Times New Roman" w:hAnsi="Times New Roman" w:cs="Times New Roman"/>
                <w:sz w:val="24"/>
                <w:szCs w:val="24"/>
              </w:rPr>
            </w:pPr>
          </w:p>
        </w:tc>
      </w:tr>
    </w:tbl>
    <w:p w:rsidR="006E67B2" w:rsidRPr="003B4160" w:rsidRDefault="006E67B2" w:rsidP="001D42AE">
      <w:pPr>
        <w:pBdr>
          <w:top w:val="single" w:sz="4" w:space="0" w:color="auto"/>
        </w:pBdr>
        <w:autoSpaceDE w:val="0"/>
        <w:autoSpaceDN w:val="0"/>
        <w:spacing w:after="0" w:line="240" w:lineRule="auto"/>
        <w:ind w:left="851" w:right="-284"/>
        <w:rPr>
          <w:rFonts w:ascii="Times New Roman" w:hAnsi="Times New Roman" w:cs="Times New Roman"/>
          <w:b/>
          <w:sz w:val="24"/>
          <w:szCs w:val="24"/>
          <w:lang w:eastAsia="ru-RU"/>
        </w:rPr>
      </w:pPr>
    </w:p>
    <w:p w:rsidR="006E67B2" w:rsidRPr="003B4160" w:rsidRDefault="006E67B2" w:rsidP="001D42AE">
      <w:pPr>
        <w:spacing w:line="240" w:lineRule="auto"/>
        <w:ind w:left="709" w:right="-284" w:firstLine="709"/>
        <w:jc w:val="both"/>
        <w:rPr>
          <w:rFonts w:ascii="Times New Roman" w:hAnsi="Times New Roman" w:cs="Times New Roman"/>
          <w:sz w:val="24"/>
          <w:szCs w:val="24"/>
        </w:rPr>
      </w:pPr>
      <w:proofErr w:type="gramStart"/>
      <w:r w:rsidRPr="003B4160">
        <w:rPr>
          <w:rFonts w:ascii="Times New Roman" w:hAnsi="Times New Roman" w:cs="Times New Roman"/>
          <w:sz w:val="24"/>
          <w:szCs w:val="24"/>
        </w:rPr>
        <w:t xml:space="preserve">Заполняется на каждого члена семьи и граждан, зарегистрированных в жилом помещении, но не изъявивших желание быть принятыми на учет в качестве нуждающихся в жилом помещении, предоставляемом по договору социального найма, в случае, необходимости признания малоимущими: </w:t>
      </w:r>
      <w:proofErr w:type="gramEnd"/>
    </w:p>
    <w:tbl>
      <w:tblPr>
        <w:tblpPr w:leftFromText="180" w:rightFromText="180" w:vertAnchor="text" w:tblpX="771" w:tblpY="1"/>
        <w:tblOverlap w:val="neve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6"/>
        <w:gridCol w:w="2835"/>
        <w:gridCol w:w="2976"/>
      </w:tblGrid>
      <w:tr w:rsidR="006E67B2" w:rsidRPr="003B4160" w:rsidTr="001D42AE">
        <w:trPr>
          <w:trHeight w:val="309"/>
        </w:trPr>
        <w:tc>
          <w:tcPr>
            <w:tcW w:w="3686" w:type="dxa"/>
          </w:tcPr>
          <w:p w:rsidR="006E67B2" w:rsidRPr="003B4160" w:rsidRDefault="006E67B2" w:rsidP="001D42AE">
            <w:pPr>
              <w:autoSpaceDE w:val="0"/>
              <w:autoSpaceDN w:val="0"/>
              <w:adjustRightInd w:val="0"/>
              <w:spacing w:line="240" w:lineRule="auto"/>
              <w:rPr>
                <w:rFonts w:ascii="Times New Roman" w:hAnsi="Times New Roman" w:cs="Times New Roman"/>
                <w:sz w:val="24"/>
                <w:szCs w:val="24"/>
              </w:rPr>
            </w:pPr>
            <w:r w:rsidRPr="003B4160">
              <w:rPr>
                <w:rFonts w:ascii="Times New Roman" w:hAnsi="Times New Roman" w:cs="Times New Roman"/>
                <w:sz w:val="24"/>
                <w:szCs w:val="24"/>
              </w:rPr>
              <w:t>Сведения о доходах заявителя и членов его семьи</w:t>
            </w:r>
          </w:p>
        </w:tc>
        <w:tc>
          <w:tcPr>
            <w:tcW w:w="2835" w:type="dxa"/>
          </w:tcPr>
          <w:p w:rsidR="006E67B2" w:rsidRPr="003B4160" w:rsidRDefault="006E67B2" w:rsidP="001D42AE">
            <w:pPr>
              <w:autoSpaceDE w:val="0"/>
              <w:autoSpaceDN w:val="0"/>
              <w:adjustRightInd w:val="0"/>
              <w:spacing w:line="240" w:lineRule="auto"/>
              <w:ind w:left="80" w:right="-284"/>
              <w:rPr>
                <w:rFonts w:ascii="Times New Roman" w:hAnsi="Times New Roman" w:cs="Times New Roman"/>
                <w:sz w:val="24"/>
                <w:szCs w:val="24"/>
              </w:rPr>
            </w:pPr>
            <w:r w:rsidRPr="003B4160">
              <w:rPr>
                <w:rFonts w:ascii="Times New Roman" w:hAnsi="Times New Roman" w:cs="Times New Roman"/>
                <w:sz w:val="24"/>
                <w:szCs w:val="24"/>
              </w:rPr>
              <w:t>вид полученного дохода</w:t>
            </w:r>
          </w:p>
        </w:tc>
        <w:tc>
          <w:tcPr>
            <w:tcW w:w="2976" w:type="dxa"/>
          </w:tcPr>
          <w:p w:rsidR="006E67B2" w:rsidRPr="003B4160" w:rsidRDefault="006E67B2" w:rsidP="001D42AE">
            <w:pPr>
              <w:autoSpaceDE w:val="0"/>
              <w:autoSpaceDN w:val="0"/>
              <w:adjustRightInd w:val="0"/>
              <w:spacing w:line="240" w:lineRule="auto"/>
              <w:ind w:left="-62" w:right="363" w:firstLine="720"/>
              <w:jc w:val="center"/>
              <w:rPr>
                <w:rFonts w:ascii="Times New Roman" w:hAnsi="Times New Roman" w:cs="Times New Roman"/>
                <w:sz w:val="24"/>
                <w:szCs w:val="24"/>
              </w:rPr>
            </w:pPr>
            <w:r w:rsidRPr="003B4160">
              <w:rPr>
                <w:rFonts w:ascii="Times New Roman" w:eastAsia="Times New Roman" w:hAnsi="Times New Roman" w:cs="Times New Roman"/>
                <w:spacing w:val="-1"/>
                <w:sz w:val="24"/>
                <w:szCs w:val="24"/>
                <w:lang w:eastAsia="ru-RU"/>
              </w:rPr>
              <w:t>Кем получен доход (ФИО)</w:t>
            </w:r>
          </w:p>
        </w:tc>
      </w:tr>
      <w:tr w:rsidR="006E67B2" w:rsidRPr="003B4160" w:rsidTr="001D42AE">
        <w:trPr>
          <w:trHeight w:val="178"/>
        </w:trPr>
        <w:tc>
          <w:tcPr>
            <w:tcW w:w="3686" w:type="dxa"/>
          </w:tcPr>
          <w:p w:rsidR="006E67B2" w:rsidRPr="003B4160" w:rsidRDefault="006E67B2" w:rsidP="001D42AE">
            <w:pPr>
              <w:autoSpaceDE w:val="0"/>
              <w:autoSpaceDN w:val="0"/>
              <w:adjustRightInd w:val="0"/>
              <w:spacing w:line="240" w:lineRule="auto"/>
              <w:ind w:left="851" w:right="-284"/>
              <w:jc w:val="both"/>
              <w:rPr>
                <w:rFonts w:ascii="Times New Roman" w:hAnsi="Times New Roman" w:cs="Times New Roman"/>
                <w:sz w:val="24"/>
                <w:szCs w:val="24"/>
              </w:rPr>
            </w:pPr>
          </w:p>
        </w:tc>
        <w:tc>
          <w:tcPr>
            <w:tcW w:w="2835" w:type="dxa"/>
          </w:tcPr>
          <w:p w:rsidR="006E67B2" w:rsidRPr="003B4160" w:rsidRDefault="006E67B2" w:rsidP="001D42AE">
            <w:pPr>
              <w:autoSpaceDE w:val="0"/>
              <w:autoSpaceDN w:val="0"/>
              <w:adjustRightInd w:val="0"/>
              <w:spacing w:line="240" w:lineRule="auto"/>
              <w:ind w:left="851" w:right="-284"/>
              <w:rPr>
                <w:rFonts w:ascii="Times New Roman" w:hAnsi="Times New Roman" w:cs="Times New Roman"/>
                <w:sz w:val="24"/>
                <w:szCs w:val="24"/>
              </w:rPr>
            </w:pPr>
          </w:p>
        </w:tc>
        <w:tc>
          <w:tcPr>
            <w:tcW w:w="2976" w:type="dxa"/>
          </w:tcPr>
          <w:p w:rsidR="006E67B2" w:rsidRPr="003B4160" w:rsidRDefault="006E67B2" w:rsidP="001D42AE">
            <w:pPr>
              <w:autoSpaceDE w:val="0"/>
              <w:autoSpaceDN w:val="0"/>
              <w:adjustRightInd w:val="0"/>
              <w:spacing w:line="240" w:lineRule="auto"/>
              <w:ind w:left="851" w:right="-284" w:firstLine="720"/>
              <w:rPr>
                <w:rFonts w:ascii="Times New Roman" w:eastAsia="Times New Roman" w:hAnsi="Times New Roman" w:cs="Times New Roman"/>
                <w:spacing w:val="-1"/>
                <w:sz w:val="24"/>
                <w:szCs w:val="24"/>
                <w:lang w:eastAsia="ru-RU"/>
              </w:rPr>
            </w:pPr>
          </w:p>
        </w:tc>
      </w:tr>
      <w:tr w:rsidR="006E67B2" w:rsidRPr="003B4160" w:rsidTr="001D42AE">
        <w:tc>
          <w:tcPr>
            <w:tcW w:w="3686" w:type="dxa"/>
          </w:tcPr>
          <w:p w:rsidR="006E67B2" w:rsidRPr="003B4160" w:rsidRDefault="006E67B2" w:rsidP="001D42AE">
            <w:pPr>
              <w:autoSpaceDE w:val="0"/>
              <w:autoSpaceDN w:val="0"/>
              <w:adjustRightInd w:val="0"/>
              <w:spacing w:line="240" w:lineRule="auto"/>
              <w:ind w:right="222"/>
              <w:rPr>
                <w:rFonts w:ascii="Times New Roman" w:hAnsi="Times New Roman" w:cs="Times New Roman"/>
                <w:sz w:val="24"/>
                <w:szCs w:val="24"/>
              </w:rPr>
            </w:pPr>
            <w:r w:rsidRPr="003B4160">
              <w:rPr>
                <w:rFonts w:ascii="Times New Roman" w:hAnsi="Times New Roman" w:cs="Times New Roman"/>
                <w:sz w:val="24"/>
                <w:szCs w:val="24"/>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5811" w:type="dxa"/>
            <w:gridSpan w:val="2"/>
          </w:tcPr>
          <w:p w:rsidR="006E67B2" w:rsidRPr="003B4160" w:rsidRDefault="006E67B2" w:rsidP="001D42AE">
            <w:pPr>
              <w:autoSpaceDE w:val="0"/>
              <w:autoSpaceDN w:val="0"/>
              <w:adjustRightInd w:val="0"/>
              <w:spacing w:line="240" w:lineRule="auto"/>
              <w:ind w:left="851" w:right="-284" w:firstLine="720"/>
              <w:rPr>
                <w:rFonts w:ascii="Times New Roman" w:hAnsi="Times New Roman" w:cs="Times New Roman"/>
                <w:sz w:val="24"/>
                <w:szCs w:val="24"/>
              </w:rPr>
            </w:pPr>
          </w:p>
        </w:tc>
      </w:tr>
      <w:tr w:rsidR="006E67B2" w:rsidRPr="003B4160" w:rsidTr="001D42AE">
        <w:tc>
          <w:tcPr>
            <w:tcW w:w="3686" w:type="dxa"/>
          </w:tcPr>
          <w:p w:rsidR="006E67B2" w:rsidRPr="003B4160" w:rsidRDefault="00244C32" w:rsidP="001D42AE">
            <w:pPr>
              <w:autoSpaceDE w:val="0"/>
              <w:autoSpaceDN w:val="0"/>
              <w:adjustRightInd w:val="0"/>
              <w:spacing w:line="240" w:lineRule="auto"/>
              <w:ind w:right="80"/>
              <w:rPr>
                <w:rFonts w:ascii="Times New Roman" w:hAnsi="Times New Roman" w:cs="Times New Roman"/>
                <w:sz w:val="24"/>
                <w:szCs w:val="24"/>
              </w:rPr>
            </w:pPr>
            <w:r>
              <w:rPr>
                <w:rFonts w:ascii="Times New Roman" w:hAnsi="Times New Roman" w:cs="Times New Roman"/>
                <w:sz w:val="24"/>
                <w:szCs w:val="24"/>
              </w:rPr>
              <w:t xml:space="preserve">Сведения о </w:t>
            </w:r>
            <w:r w:rsidR="006E67B2" w:rsidRPr="003B4160">
              <w:rPr>
                <w:rFonts w:ascii="Times New Roman" w:hAnsi="Times New Roman" w:cs="Times New Roman"/>
                <w:sz w:val="24"/>
                <w:szCs w:val="24"/>
              </w:rPr>
              <w:t>трудоустройстве заявителя на дату подачи заявления (да/нет) с указанием наименования организации и даты трудоустройства</w:t>
            </w:r>
          </w:p>
        </w:tc>
        <w:tc>
          <w:tcPr>
            <w:tcW w:w="5811" w:type="dxa"/>
            <w:gridSpan w:val="2"/>
          </w:tcPr>
          <w:p w:rsidR="006E67B2" w:rsidRPr="003B4160" w:rsidRDefault="006E67B2" w:rsidP="001D42AE">
            <w:pPr>
              <w:autoSpaceDE w:val="0"/>
              <w:autoSpaceDN w:val="0"/>
              <w:adjustRightInd w:val="0"/>
              <w:spacing w:line="240" w:lineRule="auto"/>
              <w:ind w:left="851" w:right="-284" w:firstLine="720"/>
              <w:rPr>
                <w:rFonts w:ascii="Times New Roman" w:hAnsi="Times New Roman" w:cs="Times New Roman"/>
                <w:sz w:val="24"/>
                <w:szCs w:val="24"/>
              </w:rPr>
            </w:pPr>
          </w:p>
        </w:tc>
      </w:tr>
      <w:tr w:rsidR="006E67B2" w:rsidRPr="003B4160" w:rsidTr="001D42AE">
        <w:tc>
          <w:tcPr>
            <w:tcW w:w="3686" w:type="dxa"/>
            <w:vMerge w:val="restart"/>
          </w:tcPr>
          <w:p w:rsidR="006E67B2" w:rsidRPr="003B4160" w:rsidRDefault="006E67B2" w:rsidP="001D42AE">
            <w:pPr>
              <w:spacing w:line="240" w:lineRule="auto"/>
              <w:ind w:right="80"/>
              <w:rPr>
                <w:rFonts w:ascii="Times New Roman" w:hAnsi="Times New Roman" w:cs="Times New Roman"/>
                <w:sz w:val="24"/>
                <w:szCs w:val="24"/>
                <w:lang/>
              </w:rPr>
            </w:pPr>
            <w:r w:rsidRPr="003B4160">
              <w:rPr>
                <w:rFonts w:ascii="Times New Roman" w:hAnsi="Times New Roman" w:cs="Times New Roman"/>
                <w:sz w:val="24"/>
                <w:szCs w:val="24"/>
              </w:rPr>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w:t>
            </w:r>
            <w:proofErr w:type="gramStart"/>
            <w:r w:rsidRPr="003B4160">
              <w:rPr>
                <w:rFonts w:ascii="Times New Roman" w:hAnsi="Times New Roman" w:cs="Times New Roman"/>
                <w:sz w:val="24"/>
                <w:szCs w:val="24"/>
              </w:rPr>
              <w:t>у(</w:t>
            </w:r>
            <w:proofErr w:type="gramEnd"/>
            <w:r w:rsidRPr="003B4160">
              <w:rPr>
                <w:rFonts w:ascii="Times New Roman" w:hAnsi="Times New Roman" w:cs="Times New Roman"/>
                <w:sz w:val="24"/>
                <w:szCs w:val="24"/>
              </w:rPr>
              <w:t>и) «</w:t>
            </w:r>
            <w:r w:rsidRPr="003B4160">
              <w:rPr>
                <w:rFonts w:ascii="Times New Roman" w:hAnsi="Times New Roman" w:cs="Times New Roman"/>
                <w:sz w:val="24"/>
                <w:szCs w:val="24"/>
                <w:lang w:val="en-US"/>
              </w:rPr>
              <w:t>V</w:t>
            </w:r>
            <w:r w:rsidRPr="003B4160">
              <w:rPr>
                <w:rFonts w:ascii="Times New Roman" w:hAnsi="Times New Roman" w:cs="Times New Roman"/>
                <w:sz w:val="24"/>
                <w:szCs w:val="24"/>
              </w:rPr>
              <w:t>»:</w:t>
            </w:r>
          </w:p>
        </w:tc>
        <w:tc>
          <w:tcPr>
            <w:tcW w:w="2835" w:type="dxa"/>
          </w:tcPr>
          <w:p w:rsidR="006E67B2" w:rsidRPr="003B4160" w:rsidRDefault="006E67B2" w:rsidP="001D42AE">
            <w:pPr>
              <w:spacing w:line="240" w:lineRule="auto"/>
              <w:ind w:left="-62"/>
              <w:jc w:val="center"/>
              <w:rPr>
                <w:rFonts w:ascii="Times New Roman" w:hAnsi="Times New Roman" w:cs="Times New Roman"/>
                <w:sz w:val="24"/>
                <w:szCs w:val="24"/>
              </w:rPr>
            </w:pPr>
            <w:r w:rsidRPr="003B4160">
              <w:rPr>
                <w:rFonts w:ascii="Times New Roman" w:hAnsi="Times New Roman" w:cs="Times New Roman"/>
                <w:sz w:val="24"/>
                <w:szCs w:val="24"/>
              </w:rPr>
              <w:t>не имею трудовой книжки и (или) сведений о трудовой деятельности, предусмотренных Трудовым кодексом Российской Федерации</w:t>
            </w:r>
          </w:p>
        </w:tc>
        <w:tc>
          <w:tcPr>
            <w:tcW w:w="2976" w:type="dxa"/>
          </w:tcPr>
          <w:p w:rsidR="006E67B2" w:rsidRPr="003B4160" w:rsidRDefault="006E67B2" w:rsidP="001D42AE">
            <w:pPr>
              <w:autoSpaceDE w:val="0"/>
              <w:autoSpaceDN w:val="0"/>
              <w:adjustRightInd w:val="0"/>
              <w:spacing w:line="240" w:lineRule="auto"/>
              <w:ind w:left="851" w:right="-284" w:firstLine="720"/>
              <w:rPr>
                <w:rFonts w:ascii="Times New Roman" w:hAnsi="Times New Roman" w:cs="Times New Roman"/>
                <w:sz w:val="24"/>
                <w:szCs w:val="24"/>
              </w:rPr>
            </w:pPr>
          </w:p>
        </w:tc>
      </w:tr>
      <w:tr w:rsidR="006E67B2" w:rsidRPr="003B4160" w:rsidTr="001D42AE">
        <w:tc>
          <w:tcPr>
            <w:tcW w:w="3686" w:type="dxa"/>
            <w:vMerge/>
          </w:tcPr>
          <w:p w:rsidR="006E67B2" w:rsidRPr="003B4160" w:rsidRDefault="006E67B2" w:rsidP="001D42AE">
            <w:pPr>
              <w:spacing w:line="240" w:lineRule="auto"/>
              <w:ind w:left="851" w:right="-284"/>
              <w:rPr>
                <w:rFonts w:ascii="Times New Roman" w:hAnsi="Times New Roman" w:cs="Times New Roman"/>
                <w:sz w:val="24"/>
                <w:szCs w:val="24"/>
                <w:lang/>
              </w:rPr>
            </w:pPr>
          </w:p>
        </w:tc>
        <w:tc>
          <w:tcPr>
            <w:tcW w:w="2835" w:type="dxa"/>
            <w:tcBorders>
              <w:bottom w:val="single" w:sz="4" w:space="0" w:color="auto"/>
            </w:tcBorders>
          </w:tcPr>
          <w:p w:rsidR="006E67B2" w:rsidRPr="003B4160" w:rsidRDefault="006E67B2" w:rsidP="001D42AE">
            <w:pPr>
              <w:spacing w:line="240" w:lineRule="auto"/>
              <w:ind w:left="-62" w:right="80"/>
              <w:jc w:val="center"/>
              <w:rPr>
                <w:rFonts w:ascii="Times New Roman" w:hAnsi="Times New Roman" w:cs="Times New Roman"/>
                <w:sz w:val="24"/>
                <w:szCs w:val="24"/>
              </w:rPr>
            </w:pPr>
            <w:r w:rsidRPr="003B4160">
              <w:rPr>
                <w:rFonts w:ascii="Times New Roman" w:hAnsi="Times New Roman" w:cs="Times New Roman"/>
                <w:sz w:val="24"/>
                <w:szCs w:val="24"/>
              </w:rPr>
              <w:t>нигде не работа</w:t>
            </w:r>
            <w:proofErr w:type="gramStart"/>
            <w:r w:rsidRPr="003B4160">
              <w:rPr>
                <w:rFonts w:ascii="Times New Roman" w:hAnsi="Times New Roman" w:cs="Times New Roman"/>
                <w:sz w:val="24"/>
                <w:szCs w:val="24"/>
              </w:rPr>
              <w:t>л(</w:t>
            </w:r>
            <w:proofErr w:type="gramEnd"/>
            <w:r w:rsidRPr="003B4160">
              <w:rPr>
                <w:rFonts w:ascii="Times New Roman" w:hAnsi="Times New Roman" w:cs="Times New Roman"/>
                <w:sz w:val="24"/>
                <w:szCs w:val="24"/>
              </w:rPr>
              <w:t>а) и не работаю по трудовому договору</w:t>
            </w:r>
          </w:p>
        </w:tc>
        <w:tc>
          <w:tcPr>
            <w:tcW w:w="2976" w:type="dxa"/>
            <w:tcBorders>
              <w:bottom w:val="single" w:sz="4" w:space="0" w:color="auto"/>
            </w:tcBorders>
          </w:tcPr>
          <w:p w:rsidR="006E67B2" w:rsidRPr="003B4160" w:rsidRDefault="006E67B2" w:rsidP="001D42AE">
            <w:pPr>
              <w:autoSpaceDE w:val="0"/>
              <w:autoSpaceDN w:val="0"/>
              <w:adjustRightInd w:val="0"/>
              <w:spacing w:line="240" w:lineRule="auto"/>
              <w:ind w:left="851" w:right="-284" w:firstLine="720"/>
              <w:rPr>
                <w:rFonts w:ascii="Times New Roman" w:hAnsi="Times New Roman" w:cs="Times New Roman"/>
                <w:sz w:val="24"/>
                <w:szCs w:val="24"/>
              </w:rPr>
            </w:pPr>
          </w:p>
        </w:tc>
      </w:tr>
      <w:tr w:rsidR="006E67B2" w:rsidRPr="003B4160" w:rsidTr="001D42AE">
        <w:trPr>
          <w:trHeight w:val="3603"/>
        </w:trPr>
        <w:tc>
          <w:tcPr>
            <w:tcW w:w="3686" w:type="dxa"/>
            <w:vMerge/>
            <w:tcBorders>
              <w:right w:val="single" w:sz="4" w:space="0" w:color="auto"/>
            </w:tcBorders>
          </w:tcPr>
          <w:p w:rsidR="006E67B2" w:rsidRPr="003B4160" w:rsidRDefault="006E67B2" w:rsidP="001D42AE">
            <w:pPr>
              <w:spacing w:line="240" w:lineRule="auto"/>
              <w:ind w:left="851" w:right="-284"/>
              <w:rPr>
                <w:rFonts w:ascii="Times New Roman" w:hAnsi="Times New Roman" w:cs="Times New Roman"/>
                <w:sz w:val="24"/>
                <w:szCs w:val="24"/>
                <w:lang/>
              </w:rPr>
            </w:pPr>
          </w:p>
        </w:tc>
        <w:tc>
          <w:tcPr>
            <w:tcW w:w="283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spacing w:line="240" w:lineRule="auto"/>
              <w:ind w:left="-62" w:right="80"/>
              <w:jc w:val="center"/>
              <w:rPr>
                <w:rFonts w:ascii="Times New Roman" w:hAnsi="Times New Roman" w:cs="Times New Roman"/>
                <w:sz w:val="24"/>
                <w:szCs w:val="24"/>
              </w:rPr>
            </w:pPr>
            <w:r w:rsidRPr="003B4160">
              <w:rPr>
                <w:rFonts w:ascii="Times New Roman" w:hAnsi="Times New Roman" w:cs="Times New Roman"/>
                <w:sz w:val="24"/>
                <w:szCs w:val="24"/>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97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line="240" w:lineRule="auto"/>
              <w:ind w:left="851" w:right="-284" w:firstLine="720"/>
              <w:rPr>
                <w:rFonts w:ascii="Times New Roman" w:hAnsi="Times New Roman" w:cs="Times New Roman"/>
                <w:sz w:val="24"/>
                <w:szCs w:val="24"/>
              </w:rPr>
            </w:pPr>
          </w:p>
        </w:tc>
      </w:tr>
      <w:tr w:rsidR="006E67B2" w:rsidRPr="003B4160" w:rsidTr="001D42AE">
        <w:tc>
          <w:tcPr>
            <w:tcW w:w="3686" w:type="dxa"/>
          </w:tcPr>
          <w:p w:rsidR="006E67B2" w:rsidRPr="003B4160" w:rsidRDefault="006E67B2" w:rsidP="001D42AE">
            <w:pPr>
              <w:spacing w:line="240" w:lineRule="auto"/>
              <w:ind w:left="-62" w:right="80" w:firstLine="62"/>
              <w:jc w:val="center"/>
              <w:rPr>
                <w:rFonts w:ascii="Times New Roman" w:hAnsi="Times New Roman" w:cs="Times New Roman"/>
                <w:sz w:val="24"/>
                <w:szCs w:val="24"/>
                <w:lang/>
              </w:rPr>
            </w:pPr>
            <w:r w:rsidRPr="003B4160">
              <w:rPr>
                <w:rFonts w:ascii="Times New Roman" w:hAnsi="Times New Roman" w:cs="Times New Roman"/>
                <w:sz w:val="24"/>
                <w:szCs w:val="24"/>
                <w:lang/>
              </w:rPr>
              <w:t>наследуемые и подаренные денежные средства (при наличии)</w:t>
            </w:r>
          </w:p>
        </w:tc>
        <w:tc>
          <w:tcPr>
            <w:tcW w:w="2835" w:type="dxa"/>
            <w:tcBorders>
              <w:top w:val="single" w:sz="4" w:space="0" w:color="auto"/>
            </w:tcBorders>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2976" w:type="dxa"/>
            <w:tcBorders>
              <w:top w:val="single" w:sz="4" w:space="0" w:color="auto"/>
            </w:tcBorders>
          </w:tcPr>
          <w:p w:rsidR="006E67B2" w:rsidRPr="003B4160" w:rsidRDefault="006E67B2" w:rsidP="001D42AE">
            <w:pPr>
              <w:autoSpaceDE w:val="0"/>
              <w:autoSpaceDN w:val="0"/>
              <w:adjustRightInd w:val="0"/>
              <w:spacing w:line="240" w:lineRule="auto"/>
              <w:ind w:left="851" w:right="-284" w:firstLine="720"/>
              <w:rPr>
                <w:rFonts w:ascii="Times New Roman" w:hAnsi="Times New Roman" w:cs="Times New Roman"/>
                <w:sz w:val="24"/>
                <w:szCs w:val="24"/>
              </w:rPr>
            </w:pPr>
          </w:p>
        </w:tc>
      </w:tr>
    </w:tbl>
    <w:p w:rsidR="006E67B2" w:rsidRPr="003B4160" w:rsidRDefault="001D42AE" w:rsidP="001D42AE">
      <w:pPr>
        <w:spacing w:line="240" w:lineRule="auto"/>
        <w:ind w:left="851" w:right="-284"/>
        <w:rPr>
          <w:rFonts w:ascii="Times New Roman" w:hAnsi="Times New Roman" w:cs="Times New Roman"/>
          <w:sz w:val="24"/>
          <w:szCs w:val="24"/>
        </w:rPr>
      </w:pPr>
      <w:r>
        <w:rPr>
          <w:rFonts w:ascii="Times New Roman" w:hAnsi="Times New Roman" w:cs="Times New Roman"/>
          <w:sz w:val="24"/>
          <w:szCs w:val="24"/>
        </w:rPr>
        <w:br w:type="textWrapping" w:clear="all"/>
      </w:r>
      <w:r w:rsidR="006E67B2" w:rsidRPr="003B4160">
        <w:rPr>
          <w:rFonts w:ascii="Times New Roman" w:hAnsi="Times New Roman" w:cs="Times New Roman"/>
          <w:sz w:val="24"/>
          <w:szCs w:val="24"/>
        </w:rPr>
        <w:t xml:space="preserve">Прошу исключить из общей суммы  дохода,  выплаченные  алименты  в  сумме_______ </w:t>
      </w:r>
      <w:proofErr w:type="spellStart"/>
      <w:r w:rsidR="006E67B2" w:rsidRPr="003B4160">
        <w:rPr>
          <w:rFonts w:ascii="Times New Roman" w:hAnsi="Times New Roman" w:cs="Times New Roman"/>
          <w:sz w:val="24"/>
          <w:szCs w:val="24"/>
        </w:rPr>
        <w:t>руб.________коп</w:t>
      </w:r>
      <w:proofErr w:type="spellEnd"/>
      <w:r w:rsidR="006E67B2" w:rsidRPr="003B4160">
        <w:rPr>
          <w:rFonts w:ascii="Times New Roman" w:hAnsi="Times New Roman" w:cs="Times New Roman"/>
          <w:sz w:val="24"/>
          <w:szCs w:val="24"/>
        </w:rPr>
        <w:t xml:space="preserve">., удерживаемые </w:t>
      </w:r>
      <w:proofErr w:type="gramStart"/>
      <w:r w:rsidR="006E67B2" w:rsidRPr="003B4160">
        <w:rPr>
          <w:rFonts w:ascii="Times New Roman" w:hAnsi="Times New Roman" w:cs="Times New Roman"/>
          <w:sz w:val="24"/>
          <w:szCs w:val="24"/>
        </w:rPr>
        <w:t>по</w:t>
      </w:r>
      <w:proofErr w:type="gramEnd"/>
      <w:r w:rsidR="006E67B2" w:rsidRPr="003B4160">
        <w:rPr>
          <w:rFonts w:ascii="Times New Roman" w:hAnsi="Times New Roman" w:cs="Times New Roman"/>
          <w:sz w:val="24"/>
          <w:szCs w:val="24"/>
        </w:rPr>
        <w:t xml:space="preserve"> ______________________________________________</w:t>
      </w:r>
    </w:p>
    <w:p w:rsidR="006E67B2" w:rsidRPr="003B4160" w:rsidRDefault="006E67B2" w:rsidP="001D42AE">
      <w:pPr>
        <w:widowControl w:val="0"/>
        <w:autoSpaceDE w:val="0"/>
        <w:autoSpaceDN w:val="0"/>
        <w:adjustRightInd w:val="0"/>
        <w:spacing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(основание для удержания алиментов, Ф.И.О. лица, в пользу которого производятся удержания)</w:t>
      </w:r>
    </w:p>
    <w:tbl>
      <w:tblPr>
        <w:tblStyle w:val="afc"/>
        <w:tblW w:w="9497" w:type="dxa"/>
        <w:tblInd w:w="817" w:type="dxa"/>
        <w:tblLook w:val="04A0"/>
      </w:tblPr>
      <w:tblGrid>
        <w:gridCol w:w="709"/>
        <w:gridCol w:w="8788"/>
      </w:tblGrid>
      <w:tr w:rsidR="006E67B2" w:rsidRPr="003B4160" w:rsidTr="005867C6">
        <w:trPr>
          <w:trHeight w:val="1291"/>
        </w:trPr>
        <w:tc>
          <w:tcPr>
            <w:tcW w:w="709" w:type="dxa"/>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8788" w:type="dxa"/>
          </w:tcPr>
          <w:p w:rsidR="006E67B2" w:rsidRPr="003B4160" w:rsidRDefault="006E67B2" w:rsidP="001D42AE">
            <w:pPr>
              <w:spacing w:after="0" w:line="240" w:lineRule="auto"/>
              <w:jc w:val="both"/>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 xml:space="preserve">Я и члены моей семьи, </w:t>
            </w:r>
            <w:r w:rsidRPr="003B4160">
              <w:rPr>
                <w:rFonts w:ascii="Times New Roman" w:hAnsi="Times New Roman" w:cs="Times New Roman"/>
                <w:sz w:val="24"/>
                <w:szCs w:val="24"/>
              </w:rPr>
              <w:t>граждане, зарегистрированные в жилом помещении, но не изъявившие желание быть принятыми на учет в качестве нуждающихся в жилом помещении, предоставляемом по договору социального найма,</w:t>
            </w:r>
            <w:r w:rsidRPr="003B4160">
              <w:rPr>
                <w:rFonts w:ascii="Times New Roman" w:eastAsia="Times New Roman" w:hAnsi="Times New Roman" w:cs="Times New Roman"/>
                <w:sz w:val="24"/>
                <w:szCs w:val="24"/>
                <w:lang w:eastAsia="ru-RU"/>
              </w:rPr>
              <w:t xml:space="preserve">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w:t>
            </w:r>
            <w:proofErr w:type="gramEnd"/>
            <w:r w:rsidRPr="003B4160">
              <w:rPr>
                <w:rFonts w:ascii="Times New Roman" w:eastAsia="Times New Roman" w:hAnsi="Times New Roman" w:cs="Times New Roman"/>
                <w:sz w:val="24"/>
                <w:szCs w:val="24"/>
                <w:lang w:eastAsia="ru-RU"/>
              </w:rPr>
              <w:t xml:space="preserve"> в десятидневный срок информировать о них в письменной форме жилищные органы по месту учета.</w:t>
            </w:r>
            <w:r w:rsidRPr="003B4160">
              <w:rPr>
                <w:rStyle w:val="af0"/>
                <w:rFonts w:ascii="Times New Roman" w:hAnsi="Times New Roman" w:cs="Times New Roman"/>
                <w:sz w:val="24"/>
                <w:szCs w:val="24"/>
              </w:rPr>
              <w:t xml:space="preserve"> </w:t>
            </w:r>
            <w:r w:rsidRPr="003B4160">
              <w:rPr>
                <w:rStyle w:val="af0"/>
                <w:rFonts w:ascii="Times New Roman" w:hAnsi="Times New Roman" w:cs="Times New Roman"/>
                <w:sz w:val="24"/>
                <w:szCs w:val="24"/>
              </w:rPr>
              <w:footnoteReference w:id="5"/>
            </w:r>
          </w:p>
        </w:tc>
      </w:tr>
      <w:tr w:rsidR="006E67B2" w:rsidRPr="003B4160" w:rsidTr="005867C6">
        <w:trPr>
          <w:trHeight w:val="772"/>
        </w:trPr>
        <w:tc>
          <w:tcPr>
            <w:tcW w:w="709" w:type="dxa"/>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8788" w:type="dxa"/>
          </w:tcPr>
          <w:p w:rsidR="006E67B2" w:rsidRPr="003B4160" w:rsidRDefault="006E67B2" w:rsidP="001D42AE">
            <w:pPr>
              <w:spacing w:line="240" w:lineRule="auto"/>
              <w:ind w:right="33"/>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С Перечнем видов доходов, а так же имущества, учитываемых при отнесении граждан к малоимущим в целях </w:t>
            </w:r>
            <w:proofErr w:type="gramStart"/>
            <w:r w:rsidRPr="003B4160">
              <w:rPr>
                <w:rFonts w:ascii="Times New Roman" w:eastAsia="Times New Roman" w:hAnsi="Times New Roman" w:cs="Times New Roman"/>
                <w:sz w:val="24"/>
                <w:szCs w:val="24"/>
                <w:lang w:eastAsia="ru-RU"/>
              </w:rPr>
              <w:t>принятия</w:t>
            </w:r>
            <w:proofErr w:type="gramEnd"/>
            <w:r w:rsidRPr="003B4160">
              <w:rPr>
                <w:rFonts w:ascii="Times New Roman" w:eastAsia="Times New Roman" w:hAnsi="Times New Roman" w:cs="Times New Roman"/>
                <w:sz w:val="24"/>
                <w:szCs w:val="24"/>
                <w:lang w:eastAsia="ru-RU"/>
              </w:rPr>
              <w:t xml:space="preserve"> на учет нуждающихся в жилых помещениях, предоставляемых по договорам социального найма, ознакомлены.</w:t>
            </w:r>
            <w:r w:rsidRPr="003B4160">
              <w:rPr>
                <w:rStyle w:val="af0"/>
                <w:rFonts w:ascii="Times New Roman" w:hAnsi="Times New Roman" w:cs="Times New Roman"/>
                <w:sz w:val="24"/>
                <w:szCs w:val="24"/>
              </w:rPr>
              <w:t xml:space="preserve"> </w:t>
            </w:r>
            <w:r w:rsidRPr="003B4160">
              <w:rPr>
                <w:rStyle w:val="af0"/>
                <w:rFonts w:ascii="Times New Roman" w:hAnsi="Times New Roman" w:cs="Times New Roman"/>
                <w:sz w:val="24"/>
                <w:szCs w:val="24"/>
              </w:rPr>
              <w:footnoteReference w:id="6"/>
            </w:r>
          </w:p>
        </w:tc>
      </w:tr>
      <w:tr w:rsidR="006E67B2" w:rsidRPr="003B4160" w:rsidTr="005867C6">
        <w:trPr>
          <w:trHeight w:val="262"/>
        </w:trPr>
        <w:tc>
          <w:tcPr>
            <w:tcW w:w="709" w:type="dxa"/>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8788" w:type="dxa"/>
          </w:tcPr>
          <w:p w:rsidR="006E67B2" w:rsidRPr="003B4160" w:rsidRDefault="006E67B2" w:rsidP="001D42AE">
            <w:pPr>
              <w:spacing w:line="240" w:lineRule="auto"/>
              <w:ind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Даем согласие на проведение проверки представленных сведений.</w:t>
            </w:r>
          </w:p>
        </w:tc>
      </w:tr>
      <w:tr w:rsidR="006E67B2" w:rsidRPr="003B4160" w:rsidTr="005867C6">
        <w:trPr>
          <w:trHeight w:val="486"/>
        </w:trPr>
        <w:tc>
          <w:tcPr>
            <w:tcW w:w="709" w:type="dxa"/>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8788" w:type="dxa"/>
          </w:tcPr>
          <w:p w:rsidR="006E67B2" w:rsidRPr="003B4160" w:rsidRDefault="006E67B2" w:rsidP="001D42AE">
            <w:pPr>
              <w:autoSpaceDE w:val="0"/>
              <w:autoSpaceDN w:val="0"/>
              <w:spacing w:after="0" w:line="240" w:lineRule="auto"/>
              <w:ind w:right="33"/>
              <w:jc w:val="both"/>
              <w:rPr>
                <w:rFonts w:ascii="Times New Roman" w:hAnsi="Times New Roman" w:cs="Times New Roman"/>
                <w:sz w:val="24"/>
                <w:szCs w:val="24"/>
              </w:rPr>
            </w:pPr>
            <w:r w:rsidRPr="003B4160">
              <w:rPr>
                <w:rFonts w:ascii="Times New Roman" w:hAnsi="Times New Roman" w:cs="Times New Roman"/>
                <w:sz w:val="24"/>
                <w:szCs w:val="24"/>
                <w:lang w:eastAsia="ru-RU"/>
              </w:rPr>
              <w:t xml:space="preserve">Я и члены моей семьи, а также </w:t>
            </w:r>
            <w:r w:rsidRPr="003B4160">
              <w:rPr>
                <w:rFonts w:ascii="Times New Roman" w:hAnsi="Times New Roman" w:cs="Times New Roman"/>
                <w:sz w:val="24"/>
                <w:szCs w:val="24"/>
              </w:rPr>
              <w:t>граждане, зарегистрированные в жилом помещении, но не изъявившие желание быть принятыми на учет в качестве нуждающихся в жилом помещении, предоставляемом по договору социального найма,</w:t>
            </w:r>
            <w:r w:rsidRPr="003B4160">
              <w:rPr>
                <w:rFonts w:ascii="Times New Roman" w:hAnsi="Times New Roman" w:cs="Times New Roman"/>
                <w:sz w:val="24"/>
                <w:szCs w:val="24"/>
                <w:lang w:eastAsia="ru-RU"/>
              </w:rPr>
              <w:t xml:space="preserve"> даем согласие на проверку указанных в заявлении сведений и на запрос необходимых для рас</w:t>
            </w:r>
            <w:r w:rsidRPr="003B4160">
              <w:rPr>
                <w:rFonts w:ascii="Times New Roman" w:hAnsi="Times New Roman" w:cs="Times New Roman"/>
                <w:sz w:val="24"/>
                <w:szCs w:val="24"/>
              </w:rPr>
              <w:t>смотрения заявления документов.</w:t>
            </w:r>
          </w:p>
        </w:tc>
      </w:tr>
      <w:tr w:rsidR="006E67B2" w:rsidRPr="003B4160" w:rsidTr="005867C6">
        <w:trPr>
          <w:trHeight w:val="262"/>
        </w:trPr>
        <w:tc>
          <w:tcPr>
            <w:tcW w:w="709" w:type="dxa"/>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8788" w:type="dxa"/>
          </w:tcPr>
          <w:p w:rsidR="006E67B2" w:rsidRPr="003B4160" w:rsidRDefault="006E67B2" w:rsidP="001D42AE">
            <w:pPr>
              <w:autoSpaceDE w:val="0"/>
              <w:autoSpaceDN w:val="0"/>
              <w:spacing w:after="0" w:line="240" w:lineRule="auto"/>
              <w:ind w:left="34" w:right="33"/>
              <w:jc w:val="both"/>
              <w:rPr>
                <w:rFonts w:ascii="Times New Roman" w:hAnsi="Times New Roman" w:cs="Times New Roman"/>
                <w:sz w:val="24"/>
                <w:szCs w:val="24"/>
              </w:rPr>
            </w:pPr>
            <w:proofErr w:type="gramStart"/>
            <w:r w:rsidRPr="003B4160">
              <w:rPr>
                <w:rFonts w:ascii="Times New Roman" w:hAnsi="Times New Roman" w:cs="Times New Roman"/>
                <w:sz w:val="24"/>
                <w:szCs w:val="24"/>
                <w:lang w:eastAsia="ru-RU"/>
              </w:rPr>
              <w:t xml:space="preserve">Я и члены моей семьи, а также </w:t>
            </w:r>
            <w:r w:rsidRPr="003B4160">
              <w:rPr>
                <w:rFonts w:ascii="Times New Roman" w:hAnsi="Times New Roman" w:cs="Times New Roman"/>
                <w:sz w:val="24"/>
                <w:szCs w:val="24"/>
              </w:rPr>
              <w:t>граждане, зарегистрированные в жилом помещении, но не изъявившие желание быть принятыми на учет в качестве нуждающихся в жилом помещении, предоставляемом по договору социального найма,</w:t>
            </w:r>
            <w:r w:rsidRPr="003B4160">
              <w:rPr>
                <w:rFonts w:ascii="Times New Roman" w:hAnsi="Times New Roman" w:cs="Times New Roman"/>
                <w:sz w:val="24"/>
                <w:szCs w:val="24"/>
                <w:lang w:eastAsia="ru-RU"/>
              </w:rPr>
              <w:t xml:space="preserve">  предупреждены, что в случае принятия нас на учет мы будем обязаны при </w:t>
            </w:r>
            <w:r w:rsidRPr="003B4160">
              <w:rPr>
                <w:rFonts w:ascii="Times New Roman" w:hAnsi="Times New Roman" w:cs="Times New Roman"/>
                <w:sz w:val="24"/>
                <w:szCs w:val="24"/>
                <w:lang w:eastAsia="ru-RU"/>
              </w:rPr>
              <w:lastRenderedPageBreak/>
              <w:t xml:space="preserve">изменении указанных в заявлении сведений в десятидневный срок информировать о них в письменной форме </w:t>
            </w:r>
            <w:r w:rsidRPr="003B4160">
              <w:rPr>
                <w:rFonts w:ascii="Times New Roman" w:hAnsi="Times New Roman" w:cs="Times New Roman"/>
                <w:sz w:val="24"/>
                <w:szCs w:val="24"/>
              </w:rPr>
              <w:t>жилищные органы по</w:t>
            </w:r>
            <w:proofErr w:type="gramEnd"/>
            <w:r w:rsidRPr="003B4160">
              <w:rPr>
                <w:rFonts w:ascii="Times New Roman" w:hAnsi="Times New Roman" w:cs="Times New Roman"/>
                <w:sz w:val="24"/>
                <w:szCs w:val="24"/>
              </w:rPr>
              <w:t xml:space="preserve"> месту учета.</w:t>
            </w:r>
          </w:p>
        </w:tc>
      </w:tr>
      <w:tr w:rsidR="006E67B2" w:rsidRPr="003B4160" w:rsidTr="005867C6">
        <w:trPr>
          <w:trHeight w:val="262"/>
        </w:trPr>
        <w:tc>
          <w:tcPr>
            <w:tcW w:w="709" w:type="dxa"/>
          </w:tcPr>
          <w:p w:rsidR="006E67B2" w:rsidRPr="003B4160" w:rsidRDefault="006E67B2" w:rsidP="001D42AE">
            <w:pPr>
              <w:spacing w:line="240" w:lineRule="auto"/>
              <w:ind w:left="851" w:right="-284"/>
              <w:jc w:val="both"/>
              <w:rPr>
                <w:rFonts w:ascii="Times New Roman" w:hAnsi="Times New Roman" w:cs="Times New Roman"/>
                <w:sz w:val="24"/>
                <w:szCs w:val="24"/>
              </w:rPr>
            </w:pPr>
          </w:p>
        </w:tc>
        <w:tc>
          <w:tcPr>
            <w:tcW w:w="8788" w:type="dxa"/>
          </w:tcPr>
          <w:p w:rsidR="006E67B2" w:rsidRPr="003B4160" w:rsidRDefault="006E67B2" w:rsidP="001D42AE">
            <w:pPr>
              <w:autoSpaceDE w:val="0"/>
              <w:autoSpaceDN w:val="0"/>
              <w:spacing w:after="0" w:line="240" w:lineRule="auto"/>
              <w:ind w:right="33"/>
              <w:jc w:val="both"/>
              <w:rPr>
                <w:rFonts w:ascii="Times New Roman" w:hAnsi="Times New Roman" w:cs="Times New Roman"/>
                <w:sz w:val="24"/>
                <w:szCs w:val="24"/>
                <w:lang w:eastAsia="ru-RU"/>
              </w:rPr>
            </w:pPr>
            <w:proofErr w:type="gramStart"/>
            <w:r w:rsidRPr="003B4160">
              <w:rPr>
                <w:rFonts w:ascii="Times New Roman" w:hAnsi="Times New Roman" w:cs="Times New Roman"/>
                <w:sz w:val="24"/>
                <w:szCs w:val="24"/>
                <w:lang w:eastAsia="ru-RU"/>
              </w:rPr>
              <w:t xml:space="preserve">Я и члены моей семьи, а также </w:t>
            </w:r>
            <w:r w:rsidRPr="003B4160">
              <w:rPr>
                <w:rFonts w:ascii="Times New Roman" w:hAnsi="Times New Roman" w:cs="Times New Roman"/>
                <w:sz w:val="24"/>
                <w:szCs w:val="24"/>
              </w:rPr>
              <w:t>граждане, зарегистрированные в жилом помещении, но не изъявившие желание быть принятыми на учет в качестве нуждающихся в жилом помещении, предоставляемом по договору социального найма,</w:t>
            </w:r>
            <w:r w:rsidRPr="003B4160">
              <w:rPr>
                <w:rFonts w:ascii="Times New Roman" w:hAnsi="Times New Roman" w:cs="Times New Roman"/>
                <w:sz w:val="24"/>
                <w:szCs w:val="24"/>
                <w:lang w:eastAsia="ru-RU"/>
              </w:rPr>
              <w:t xml:space="preserve">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roofErr w:type="gramEnd"/>
          </w:p>
        </w:tc>
      </w:tr>
    </w:tbl>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Результат рассмотрения заявления прошу:</w:t>
      </w:r>
    </w:p>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p>
    <w:tbl>
      <w:tblPr>
        <w:tblStyle w:val="afc"/>
        <w:tblW w:w="9497" w:type="dxa"/>
        <w:tblInd w:w="817" w:type="dxa"/>
        <w:tblLook w:val="04A0"/>
      </w:tblPr>
      <w:tblGrid>
        <w:gridCol w:w="709"/>
        <w:gridCol w:w="8788"/>
      </w:tblGrid>
      <w:tr w:rsidR="006E67B2" w:rsidRPr="003B4160" w:rsidTr="005867C6">
        <w:tc>
          <w:tcPr>
            <w:tcW w:w="709"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widowControl w:val="0"/>
              <w:autoSpaceDE w:val="0"/>
              <w:autoSpaceDN w:val="0"/>
              <w:adjustRightInd w:val="0"/>
              <w:spacing w:after="0" w:line="240" w:lineRule="auto"/>
              <w:ind w:left="34"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выдать на руки в ОМСУ/Организации</w:t>
            </w:r>
          </w:p>
        </w:tc>
      </w:tr>
      <w:tr w:rsidR="006E67B2" w:rsidRPr="003B4160" w:rsidTr="005867C6">
        <w:tc>
          <w:tcPr>
            <w:tcW w:w="709"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widowControl w:val="0"/>
              <w:autoSpaceDE w:val="0"/>
              <w:autoSpaceDN w:val="0"/>
              <w:adjustRightInd w:val="0"/>
              <w:spacing w:after="0" w:line="240" w:lineRule="auto"/>
              <w:ind w:left="34"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выдать на руки в МФЦ</w:t>
            </w:r>
          </w:p>
        </w:tc>
      </w:tr>
      <w:tr w:rsidR="006E67B2" w:rsidRPr="003B4160" w:rsidTr="005867C6">
        <w:tc>
          <w:tcPr>
            <w:tcW w:w="709"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widowControl w:val="0"/>
              <w:autoSpaceDE w:val="0"/>
              <w:autoSpaceDN w:val="0"/>
              <w:adjustRightInd w:val="0"/>
              <w:spacing w:line="240" w:lineRule="auto"/>
              <w:ind w:left="34"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направить в электронной форме в личный кабинет на ПГУ ЛО/ЕПГУ</w:t>
            </w:r>
          </w:p>
        </w:tc>
      </w:tr>
      <w:tr w:rsidR="006E67B2" w:rsidRPr="003B4160" w:rsidTr="005867C6">
        <w:tc>
          <w:tcPr>
            <w:tcW w:w="709"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autoSpaceDE w:val="0"/>
              <w:autoSpaceDN w:val="0"/>
              <w:spacing w:line="240" w:lineRule="auto"/>
              <w:ind w:left="34" w:right="-284"/>
              <w:jc w:val="both"/>
              <w:rPr>
                <w:rFonts w:ascii="Times New Roman" w:hAnsi="Times New Roman" w:cs="Times New Roman"/>
                <w:sz w:val="24"/>
                <w:szCs w:val="24"/>
                <w:lang w:eastAsia="ru-RU"/>
              </w:rPr>
            </w:pPr>
            <w:r w:rsidRPr="003B4160">
              <w:rPr>
                <w:rFonts w:ascii="Times New Roman" w:hAnsi="Times New Roman" w:cs="Times New Roman"/>
                <w:sz w:val="24"/>
                <w:szCs w:val="24"/>
              </w:rPr>
              <w:t>направить по электронной почте: (указать адрес электронной почты)</w:t>
            </w:r>
          </w:p>
        </w:tc>
      </w:tr>
    </w:tbl>
    <w:p w:rsidR="006E67B2" w:rsidRPr="003B4160" w:rsidRDefault="006E67B2" w:rsidP="001D42AE">
      <w:pPr>
        <w:autoSpaceDE w:val="0"/>
        <w:autoSpaceDN w:val="0"/>
        <w:spacing w:before="120" w:after="120" w:line="240" w:lineRule="auto"/>
        <w:ind w:left="851" w:right="-284" w:firstLine="720"/>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Подпись заявителя:</w:t>
      </w:r>
    </w:p>
    <w:tbl>
      <w:tblPr>
        <w:tblW w:w="0" w:type="auto"/>
        <w:tblInd w:w="693"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6E67B2" w:rsidRPr="003B4160" w:rsidTr="005867C6">
        <w:tc>
          <w:tcPr>
            <w:tcW w:w="5557" w:type="dxa"/>
            <w:gridSpan w:val="8"/>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r>
      <w:tr w:rsidR="006E67B2" w:rsidRPr="003B4160" w:rsidTr="005867C6">
        <w:tc>
          <w:tcPr>
            <w:tcW w:w="5557" w:type="dxa"/>
            <w:gridSpan w:val="8"/>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(фамилия, имя, отчество)</w:t>
            </w:r>
          </w:p>
        </w:tc>
        <w:tc>
          <w:tcPr>
            <w:tcW w:w="708"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2977"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(подпись)</w:t>
            </w:r>
          </w:p>
        </w:tc>
      </w:tr>
      <w:tr w:rsidR="006E67B2" w:rsidRPr="003B4160" w:rsidTr="005867C6">
        <w:trPr>
          <w:gridAfter w:val="3"/>
          <w:wAfter w:w="4111" w:type="dxa"/>
          <w:trHeight w:val="202"/>
        </w:trPr>
        <w:tc>
          <w:tcPr>
            <w:tcW w:w="170" w:type="dxa"/>
            <w:tcBorders>
              <w:top w:val="nil"/>
              <w:left w:val="nil"/>
              <w:bottom w:val="nil"/>
              <w:right w:val="nil"/>
            </w:tcBorders>
            <w:vAlign w:val="bottom"/>
          </w:tcPr>
          <w:p w:rsidR="006E67B2" w:rsidRPr="003B4160" w:rsidRDefault="006E67B2" w:rsidP="001D42AE">
            <w:pPr>
              <w:autoSpaceDE w:val="0"/>
              <w:autoSpaceDN w:val="0"/>
              <w:spacing w:before="120"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6E67B2" w:rsidRPr="003B4160" w:rsidRDefault="006E67B2" w:rsidP="001D42AE">
            <w:pPr>
              <w:autoSpaceDE w:val="0"/>
              <w:autoSpaceDN w:val="0"/>
              <w:spacing w:after="0" w:line="240" w:lineRule="auto"/>
              <w:ind w:right="-284"/>
              <w:rPr>
                <w:rFonts w:ascii="Times New Roman" w:hAnsi="Times New Roman" w:cs="Times New Roman"/>
                <w:sz w:val="24"/>
                <w:szCs w:val="24"/>
                <w:lang w:eastAsia="ru-RU"/>
              </w:rPr>
            </w:pPr>
          </w:p>
        </w:tc>
        <w:tc>
          <w:tcPr>
            <w:tcW w:w="2665"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jc w:val="right"/>
              <w:rPr>
                <w:rFonts w:ascii="Times New Roman" w:hAnsi="Times New Roman" w:cs="Times New Roman"/>
                <w:sz w:val="24"/>
                <w:szCs w:val="24"/>
                <w:lang w:eastAsia="ru-RU"/>
              </w:rPr>
            </w:pPr>
            <w:r w:rsidRPr="003B4160">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6E67B2" w:rsidRPr="003B4160" w:rsidRDefault="00961376" w:rsidP="001D42AE">
            <w:pPr>
              <w:autoSpaceDE w:val="0"/>
              <w:autoSpaceDN w:val="0"/>
              <w:spacing w:after="0" w:line="240" w:lineRule="auto"/>
              <w:ind w:left="851" w:right="-284"/>
              <w:rPr>
                <w:rFonts w:ascii="Times New Roman" w:hAnsi="Times New Roman" w:cs="Times New Roman"/>
                <w:sz w:val="24"/>
                <w:szCs w:val="24"/>
                <w:lang w:eastAsia="ru-RU"/>
              </w:rPr>
            </w:pPr>
            <w:r>
              <w:rPr>
                <w:rFonts w:ascii="Times New Roman" w:hAnsi="Times New Roman" w:cs="Times New Roman"/>
                <w:sz w:val="24"/>
                <w:szCs w:val="24"/>
                <w:lang w:eastAsia="ru-RU"/>
              </w:rPr>
              <w:t>г</w:t>
            </w:r>
            <w:r w:rsidR="006E67B2" w:rsidRPr="003B4160">
              <w:rPr>
                <w:rFonts w:ascii="Times New Roman" w:hAnsi="Times New Roman" w:cs="Times New Roman"/>
                <w:sz w:val="24"/>
                <w:szCs w:val="24"/>
                <w:lang w:eastAsia="ru-RU"/>
              </w:rPr>
              <w:t>а</w:t>
            </w:r>
          </w:p>
        </w:tc>
      </w:tr>
    </w:tbl>
    <w:p w:rsidR="006E67B2" w:rsidRPr="003B4160" w:rsidRDefault="006E67B2" w:rsidP="001D42AE">
      <w:pPr>
        <w:autoSpaceDE w:val="0"/>
        <w:autoSpaceDN w:val="0"/>
        <w:spacing w:before="240" w:after="0" w:line="240" w:lineRule="auto"/>
        <w:ind w:left="851" w:right="-284" w:firstLine="720"/>
        <w:rPr>
          <w:rFonts w:ascii="Times New Roman" w:hAnsi="Times New Roman" w:cs="Times New Roman"/>
          <w:sz w:val="24"/>
          <w:szCs w:val="24"/>
          <w:lang w:eastAsia="ru-RU"/>
        </w:rPr>
      </w:pPr>
      <w:r w:rsidRPr="003B4160">
        <w:rPr>
          <w:rFonts w:ascii="Times New Roman" w:hAnsi="Times New Roman" w:cs="Times New Roman"/>
          <w:sz w:val="24"/>
          <w:szCs w:val="24"/>
          <w:lang w:eastAsia="ru-RU"/>
        </w:rPr>
        <w:t>К заявлению прилагаются следующие документы:</w:t>
      </w:r>
    </w:p>
    <w:p w:rsidR="006E67B2" w:rsidRPr="003B4160" w:rsidRDefault="006E67B2" w:rsidP="001D42AE">
      <w:pPr>
        <w:pStyle w:val="a3"/>
        <w:numPr>
          <w:ilvl w:val="0"/>
          <w:numId w:val="27"/>
        </w:numPr>
        <w:tabs>
          <w:tab w:val="left" w:pos="284"/>
        </w:tabs>
        <w:autoSpaceDE w:val="0"/>
        <w:autoSpaceDN w:val="0"/>
        <w:spacing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___________________________________________________________________________</w:t>
      </w:r>
    </w:p>
    <w:p w:rsidR="006E67B2" w:rsidRPr="003B4160" w:rsidRDefault="006E67B2" w:rsidP="001D42AE">
      <w:pPr>
        <w:pStyle w:val="a3"/>
        <w:numPr>
          <w:ilvl w:val="0"/>
          <w:numId w:val="27"/>
        </w:numPr>
        <w:tabs>
          <w:tab w:val="left" w:pos="284"/>
        </w:tabs>
        <w:autoSpaceDE w:val="0"/>
        <w:autoSpaceDN w:val="0"/>
        <w:spacing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____________________________________________________________________</w:t>
      </w:r>
      <w:r w:rsidR="004E4AEB">
        <w:rPr>
          <w:rFonts w:ascii="Times New Roman" w:hAnsi="Times New Roman" w:cs="Times New Roman"/>
          <w:sz w:val="24"/>
          <w:szCs w:val="24"/>
          <w:lang w:eastAsia="ru-RU"/>
        </w:rPr>
        <w:t>______</w:t>
      </w:r>
      <w:r w:rsidRPr="003B4160">
        <w:rPr>
          <w:rFonts w:ascii="Times New Roman" w:hAnsi="Times New Roman" w:cs="Times New Roman"/>
          <w:sz w:val="24"/>
          <w:szCs w:val="24"/>
          <w:lang w:eastAsia="ru-RU"/>
        </w:rPr>
        <w:t>_</w:t>
      </w:r>
    </w:p>
    <w:p w:rsidR="006E67B2" w:rsidRPr="003B4160" w:rsidRDefault="006E67B2" w:rsidP="001D42AE">
      <w:pPr>
        <w:pStyle w:val="a3"/>
        <w:numPr>
          <w:ilvl w:val="0"/>
          <w:numId w:val="27"/>
        </w:numPr>
        <w:tabs>
          <w:tab w:val="left" w:pos="284"/>
        </w:tabs>
        <w:autoSpaceDE w:val="0"/>
        <w:autoSpaceDN w:val="0"/>
        <w:spacing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____________________________________________________________________</w:t>
      </w:r>
      <w:r w:rsidR="004E4AEB">
        <w:rPr>
          <w:rFonts w:ascii="Times New Roman" w:hAnsi="Times New Roman" w:cs="Times New Roman"/>
          <w:sz w:val="24"/>
          <w:szCs w:val="24"/>
          <w:lang w:eastAsia="ru-RU"/>
        </w:rPr>
        <w:t>______</w:t>
      </w:r>
      <w:r w:rsidRPr="003B4160">
        <w:rPr>
          <w:rFonts w:ascii="Times New Roman" w:hAnsi="Times New Roman" w:cs="Times New Roman"/>
          <w:sz w:val="24"/>
          <w:szCs w:val="24"/>
          <w:lang w:eastAsia="ru-RU"/>
        </w:rPr>
        <w:t>_</w:t>
      </w:r>
    </w:p>
    <w:p w:rsidR="006E67B2" w:rsidRPr="003B4160" w:rsidRDefault="006E67B2" w:rsidP="001D42AE">
      <w:pPr>
        <w:pStyle w:val="a3"/>
        <w:tabs>
          <w:tab w:val="left" w:pos="284"/>
        </w:tabs>
        <w:autoSpaceDE w:val="0"/>
        <w:autoSpaceDN w:val="0"/>
        <w:spacing w:line="240" w:lineRule="auto"/>
        <w:ind w:left="851" w:right="-284"/>
        <w:rPr>
          <w:rFonts w:ascii="Times New Roman" w:hAnsi="Times New Roman" w:cs="Times New Roman"/>
          <w:sz w:val="24"/>
          <w:szCs w:val="24"/>
          <w:lang w:eastAsia="ru-RU"/>
        </w:rPr>
      </w:pPr>
    </w:p>
    <w:p w:rsidR="006E67B2" w:rsidRPr="003B4160" w:rsidRDefault="006E67B2" w:rsidP="001D42AE">
      <w:pPr>
        <w:pStyle w:val="a3"/>
        <w:tabs>
          <w:tab w:val="left" w:pos="284"/>
        </w:tabs>
        <w:autoSpaceDE w:val="0"/>
        <w:autoSpaceDN w:val="0"/>
        <w:spacing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Дата принятия заявления «______» _____________ 20_____ года</w:t>
      </w:r>
    </w:p>
    <w:p w:rsidR="006E67B2" w:rsidRPr="003B4160" w:rsidRDefault="006E67B2" w:rsidP="001D42AE">
      <w:pPr>
        <w:pStyle w:val="a3"/>
        <w:tabs>
          <w:tab w:val="left" w:pos="284"/>
        </w:tabs>
        <w:autoSpaceDE w:val="0"/>
        <w:autoSpaceDN w:val="0"/>
        <w:spacing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p>
    <w:tbl>
      <w:tblPr>
        <w:tblpPr w:leftFromText="180" w:rightFromText="180" w:vertAnchor="text" w:horzAnchor="margin" w:tblpX="312" w:tblpY="-33"/>
        <w:tblW w:w="9070" w:type="dxa"/>
        <w:tblLayout w:type="fixed"/>
        <w:tblCellMar>
          <w:left w:w="28" w:type="dxa"/>
          <w:right w:w="28" w:type="dxa"/>
        </w:tblCellMar>
        <w:tblLook w:val="0000"/>
      </w:tblPr>
      <w:tblGrid>
        <w:gridCol w:w="3073"/>
        <w:gridCol w:w="651"/>
        <w:gridCol w:w="1871"/>
        <w:gridCol w:w="268"/>
        <w:gridCol w:w="3207"/>
      </w:tblGrid>
      <w:tr w:rsidR="006E67B2" w:rsidRPr="003B4160" w:rsidTr="0045723A">
        <w:trPr>
          <w:trHeight w:val="458"/>
        </w:trPr>
        <w:tc>
          <w:tcPr>
            <w:tcW w:w="3073"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651"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1871"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268" w:type="dxa"/>
            <w:tcBorders>
              <w:top w:val="nil"/>
              <w:left w:val="nil"/>
              <w:bottom w:val="nil"/>
              <w:right w:val="nil"/>
            </w:tcBorders>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3207" w:type="dxa"/>
            <w:tcBorders>
              <w:top w:val="nil"/>
              <w:left w:val="nil"/>
              <w:bottom w:val="single" w:sz="4" w:space="0" w:color="auto"/>
              <w:right w:val="nil"/>
            </w:tcBorders>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r>
      <w:tr w:rsidR="006E67B2" w:rsidRPr="003B4160" w:rsidTr="0045723A">
        <w:trPr>
          <w:trHeight w:val="361"/>
        </w:trPr>
        <w:tc>
          <w:tcPr>
            <w:tcW w:w="3073" w:type="dxa"/>
            <w:tcBorders>
              <w:top w:val="single" w:sz="4" w:space="0" w:color="auto"/>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(должность)</w:t>
            </w:r>
          </w:p>
        </w:tc>
        <w:tc>
          <w:tcPr>
            <w:tcW w:w="651"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1871" w:type="dxa"/>
            <w:tcBorders>
              <w:top w:val="nil"/>
              <w:left w:val="nil"/>
              <w:bottom w:val="nil"/>
              <w:right w:val="nil"/>
            </w:tcBorders>
          </w:tcPr>
          <w:p w:rsidR="006E67B2" w:rsidRPr="003B4160" w:rsidRDefault="006E67B2" w:rsidP="001D42AE">
            <w:pPr>
              <w:autoSpaceDE w:val="0"/>
              <w:autoSpaceDN w:val="0"/>
              <w:spacing w:after="0" w:line="240" w:lineRule="auto"/>
              <w:ind w:left="75" w:right="14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(подпись)</w:t>
            </w:r>
          </w:p>
        </w:tc>
        <w:tc>
          <w:tcPr>
            <w:tcW w:w="268"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3207"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(фамилия, имя, отчество)</w:t>
            </w:r>
          </w:p>
        </w:tc>
      </w:tr>
    </w:tbl>
    <w:p w:rsidR="00961376" w:rsidRDefault="00961376" w:rsidP="001D42AE">
      <w:pPr>
        <w:tabs>
          <w:tab w:val="left" w:pos="284"/>
        </w:tabs>
        <w:autoSpaceDE w:val="0"/>
        <w:autoSpaceDN w:val="0"/>
        <w:spacing w:line="240" w:lineRule="auto"/>
        <w:ind w:right="-284"/>
        <w:rPr>
          <w:rFonts w:ascii="Times New Roman" w:hAnsi="Times New Roman" w:cs="Times New Roman"/>
          <w:sz w:val="24"/>
          <w:szCs w:val="24"/>
        </w:rPr>
      </w:pPr>
    </w:p>
    <w:p w:rsidR="00961376" w:rsidRDefault="00961376" w:rsidP="001D42AE">
      <w:pPr>
        <w:tabs>
          <w:tab w:val="left" w:pos="284"/>
        </w:tabs>
        <w:autoSpaceDE w:val="0"/>
        <w:autoSpaceDN w:val="0"/>
        <w:spacing w:line="240" w:lineRule="auto"/>
        <w:ind w:right="-284"/>
        <w:rPr>
          <w:rFonts w:ascii="Times New Roman" w:hAnsi="Times New Roman" w:cs="Times New Roman"/>
          <w:sz w:val="24"/>
          <w:szCs w:val="24"/>
        </w:rPr>
      </w:pPr>
    </w:p>
    <w:p w:rsidR="00961376" w:rsidRDefault="00961376" w:rsidP="001D42AE">
      <w:pPr>
        <w:tabs>
          <w:tab w:val="left" w:pos="284"/>
        </w:tabs>
        <w:autoSpaceDE w:val="0"/>
        <w:autoSpaceDN w:val="0"/>
        <w:spacing w:line="240" w:lineRule="auto"/>
        <w:ind w:right="-284"/>
        <w:rPr>
          <w:rFonts w:ascii="Times New Roman" w:hAnsi="Times New Roman" w:cs="Times New Roman"/>
          <w:sz w:val="24"/>
          <w:szCs w:val="24"/>
        </w:rPr>
      </w:pPr>
    </w:p>
    <w:p w:rsidR="002F1D1D" w:rsidRPr="003B4160" w:rsidRDefault="006E67B2"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r w:rsidRPr="00961376">
        <w:rPr>
          <w:rFonts w:ascii="Times New Roman" w:hAnsi="Times New Roman" w:cs="Times New Roman"/>
          <w:sz w:val="24"/>
          <w:szCs w:val="24"/>
          <w:lang w:eastAsia="ru-RU"/>
        </w:rPr>
        <w:t>(Место печати)   _________________________</w:t>
      </w:r>
      <w:r w:rsidR="002F1D1D">
        <w:rPr>
          <w:rFonts w:ascii="Times New Roman" w:hAnsi="Times New Roman" w:cs="Times New Roman"/>
          <w:sz w:val="24"/>
          <w:szCs w:val="24"/>
          <w:lang w:eastAsia="ru-RU"/>
        </w:rPr>
        <w:t xml:space="preserve">  </w:t>
      </w:r>
      <w:r w:rsidR="002F1D1D" w:rsidRPr="003B4160">
        <w:rPr>
          <w:rFonts w:ascii="Times New Roman" w:hAnsi="Times New Roman" w:cs="Times New Roman"/>
          <w:sz w:val="24"/>
          <w:szCs w:val="24"/>
          <w:lang w:eastAsia="ru-RU"/>
        </w:rPr>
        <w:t xml:space="preserve">(подпись заявителя)  </w:t>
      </w:r>
    </w:p>
    <w:p w:rsidR="006E67B2" w:rsidRPr="00961376" w:rsidRDefault="006E67B2" w:rsidP="001D42AE">
      <w:pPr>
        <w:tabs>
          <w:tab w:val="left" w:pos="284"/>
        </w:tabs>
        <w:autoSpaceDE w:val="0"/>
        <w:autoSpaceDN w:val="0"/>
        <w:spacing w:line="240" w:lineRule="auto"/>
        <w:ind w:right="-284"/>
        <w:rPr>
          <w:rFonts w:ascii="Times New Roman" w:hAnsi="Times New Roman" w:cs="Times New Roman"/>
          <w:sz w:val="24"/>
          <w:szCs w:val="24"/>
          <w:lang w:eastAsia="ru-RU"/>
        </w:rPr>
      </w:pPr>
    </w:p>
    <w:p w:rsidR="001D42AE" w:rsidRDefault="006E67B2"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w:t>
      </w: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1D42AE" w:rsidRDefault="001D42AE"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p>
    <w:p w:rsidR="006E67B2" w:rsidRPr="003B4160" w:rsidRDefault="006E67B2" w:rsidP="001D42AE">
      <w:pPr>
        <w:pStyle w:val="a3"/>
        <w:tabs>
          <w:tab w:val="left" w:pos="284"/>
        </w:tabs>
        <w:autoSpaceDE w:val="0"/>
        <w:autoSpaceDN w:val="0"/>
        <w:spacing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 xml:space="preserve">               </w:t>
      </w:r>
      <w:r w:rsidR="002F1D1D">
        <w:rPr>
          <w:rFonts w:ascii="Times New Roman" w:hAnsi="Times New Roman" w:cs="Times New Roman"/>
          <w:sz w:val="24"/>
          <w:szCs w:val="24"/>
          <w:lang w:eastAsia="ru-RU"/>
        </w:rPr>
        <w:t xml:space="preserve">                            </w:t>
      </w:r>
    </w:p>
    <w:p w:rsidR="006E67B2" w:rsidRPr="003B4160" w:rsidRDefault="006E67B2" w:rsidP="001D42AE">
      <w:pPr>
        <w:spacing w:after="0" w:line="240" w:lineRule="auto"/>
        <w:ind w:left="851" w:right="-284"/>
        <w:jc w:val="right"/>
        <w:rPr>
          <w:rFonts w:ascii="Times New Roman" w:hAnsi="Times New Roman" w:cs="Times New Roman"/>
          <w:sz w:val="24"/>
          <w:szCs w:val="24"/>
          <w:lang w:eastAsia="ru-RU"/>
        </w:rPr>
      </w:pPr>
      <w:r w:rsidRPr="003B4160">
        <w:rPr>
          <w:rFonts w:ascii="Times New Roman" w:hAnsi="Times New Roman" w:cs="Times New Roman"/>
          <w:sz w:val="24"/>
          <w:szCs w:val="24"/>
          <w:lang w:eastAsia="ru-RU"/>
        </w:rPr>
        <w:lastRenderedPageBreak/>
        <w:t xml:space="preserve">ПРИЛОЖЕНИЕ № </w:t>
      </w:r>
      <w:r w:rsidRPr="003B4160">
        <w:rPr>
          <w:rFonts w:ascii="Times New Roman" w:hAnsi="Times New Roman" w:cs="Times New Roman"/>
          <w:sz w:val="24"/>
          <w:szCs w:val="24"/>
        </w:rPr>
        <w:t>2</w:t>
      </w:r>
    </w:p>
    <w:p w:rsidR="006E67B2" w:rsidRPr="003B4160" w:rsidRDefault="006E67B2" w:rsidP="001D42AE">
      <w:pPr>
        <w:spacing w:after="0" w:line="240" w:lineRule="auto"/>
        <w:ind w:left="851" w:right="-284" w:firstLine="4860"/>
        <w:jc w:val="right"/>
        <w:rPr>
          <w:rFonts w:ascii="Times New Roman" w:hAnsi="Times New Roman" w:cs="Times New Roman"/>
          <w:sz w:val="24"/>
          <w:szCs w:val="24"/>
          <w:lang w:eastAsia="ru-RU"/>
        </w:rPr>
      </w:pPr>
      <w:r w:rsidRPr="003B4160">
        <w:rPr>
          <w:rFonts w:ascii="Times New Roman" w:hAnsi="Times New Roman" w:cs="Times New Roman"/>
          <w:sz w:val="24"/>
          <w:szCs w:val="24"/>
          <w:lang w:eastAsia="ru-RU"/>
        </w:rPr>
        <w:t>к административному регламенту</w:t>
      </w:r>
    </w:p>
    <w:p w:rsidR="006E67B2" w:rsidRPr="003B4160" w:rsidRDefault="006E67B2" w:rsidP="001D42AE">
      <w:pPr>
        <w:spacing w:after="0" w:line="240" w:lineRule="auto"/>
        <w:ind w:left="851" w:right="-284" w:firstLine="4860"/>
        <w:jc w:val="right"/>
        <w:rPr>
          <w:rFonts w:ascii="Times New Roman" w:hAnsi="Times New Roman" w:cs="Times New Roman"/>
          <w:sz w:val="24"/>
          <w:szCs w:val="24"/>
          <w:lang w:eastAsia="ru-RU"/>
        </w:rPr>
      </w:pPr>
    </w:p>
    <w:p w:rsidR="006E67B2" w:rsidRPr="003B4160" w:rsidRDefault="006E67B2" w:rsidP="001D42AE">
      <w:pPr>
        <w:autoSpaceDE w:val="0"/>
        <w:autoSpaceDN w:val="0"/>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Главе администрации муниципального образования</w:t>
      </w: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tabs>
          <w:tab w:val="left" w:pos="4820"/>
        </w:tabs>
        <w:autoSpaceDE w:val="0"/>
        <w:autoSpaceDN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от заявителя _______________________________________</w:t>
      </w:r>
      <w:r w:rsidR="007A45DD">
        <w:rPr>
          <w:rFonts w:ascii="Times New Roman" w:hAnsi="Times New Roman" w:cs="Times New Roman"/>
          <w:sz w:val="24"/>
          <w:szCs w:val="24"/>
        </w:rPr>
        <w:t>__________________________</w:t>
      </w:r>
      <w:r w:rsidRPr="003B4160">
        <w:rPr>
          <w:rFonts w:ascii="Times New Roman" w:hAnsi="Times New Roman" w:cs="Times New Roman"/>
          <w:sz w:val="24"/>
          <w:szCs w:val="24"/>
        </w:rPr>
        <w:t xml:space="preserve">_  </w:t>
      </w:r>
    </w:p>
    <w:p w:rsidR="006E67B2" w:rsidRPr="003B4160" w:rsidRDefault="006E67B2" w:rsidP="001D42AE">
      <w:pPr>
        <w:tabs>
          <w:tab w:val="left" w:pos="4820"/>
        </w:tabs>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rPr>
        <w:t xml:space="preserve">   </w:t>
      </w:r>
      <w:r w:rsidRPr="003B4160">
        <w:rPr>
          <w:rFonts w:ascii="Times New Roman" w:hAnsi="Times New Roman" w:cs="Times New Roman"/>
          <w:i/>
          <w:sz w:val="24"/>
          <w:szCs w:val="24"/>
          <w:vertAlign w:val="superscript"/>
        </w:rPr>
        <w:t xml:space="preserve">фамилия, имя,  отчество, дата рождения  заполняется заявителем </w:t>
      </w: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от представителя заявителя</w:t>
      </w:r>
      <w:r w:rsidRPr="003B4160">
        <w:rPr>
          <w:rFonts w:ascii="Times New Roman" w:hAnsi="Times New Roman" w:cs="Times New Roman"/>
          <w:sz w:val="24"/>
          <w:szCs w:val="24"/>
        </w:rPr>
        <w:softHyphen/>
        <w:t>____________________________</w:t>
      </w:r>
      <w:r w:rsidR="007A45DD">
        <w:rPr>
          <w:rFonts w:ascii="Times New Roman" w:hAnsi="Times New Roman" w:cs="Times New Roman"/>
          <w:sz w:val="24"/>
          <w:szCs w:val="24"/>
        </w:rPr>
        <w:t>______________</w:t>
      </w:r>
      <w:r w:rsidRPr="003B4160">
        <w:rPr>
          <w:rFonts w:ascii="Times New Roman" w:hAnsi="Times New Roman" w:cs="Times New Roman"/>
          <w:sz w:val="24"/>
          <w:szCs w:val="24"/>
        </w:rPr>
        <w:t>____________</w:t>
      </w: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________________________________________</w:t>
      </w:r>
      <w:r w:rsidR="007A45DD">
        <w:rPr>
          <w:rFonts w:ascii="Times New Roman" w:hAnsi="Times New Roman" w:cs="Times New Roman"/>
          <w:sz w:val="24"/>
          <w:szCs w:val="24"/>
        </w:rPr>
        <w:t>_____________________________________</w:t>
      </w:r>
    </w:p>
    <w:p w:rsidR="006E67B2" w:rsidRPr="003B4160" w:rsidRDefault="006E67B2" w:rsidP="001D42AE">
      <w:pPr>
        <w:tabs>
          <w:tab w:val="left" w:pos="4820"/>
        </w:tabs>
        <w:autoSpaceDE w:val="0"/>
        <w:autoSpaceDN w:val="0"/>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rPr>
        <w:t>Адрес постоянного места жительства заявителя</w:t>
      </w:r>
      <w:r w:rsidRPr="003B4160">
        <w:rPr>
          <w:rFonts w:ascii="Times New Roman" w:hAnsi="Times New Roman" w:cs="Times New Roman"/>
          <w:sz w:val="24"/>
          <w:szCs w:val="24"/>
          <w:lang w:eastAsia="ru-RU"/>
        </w:rPr>
        <w:t>:</w:t>
      </w: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tabs>
          <w:tab w:val="left" w:pos="5529"/>
        </w:tabs>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телефон</w:t>
      </w:r>
      <w:r w:rsidRPr="003B4160">
        <w:rPr>
          <w:rFonts w:ascii="Times New Roman" w:hAnsi="Times New Roman" w:cs="Times New Roman"/>
          <w:sz w:val="24"/>
          <w:szCs w:val="24"/>
          <w:lang w:eastAsia="ru-RU"/>
        </w:rPr>
        <w:tab/>
      </w: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pBdr>
          <w:top w:val="single" w:sz="4" w:space="1" w:color="auto"/>
        </w:pBdr>
        <w:autoSpaceDE w:val="0"/>
        <w:autoSpaceDN w:val="0"/>
        <w:spacing w:after="0" w:line="240" w:lineRule="auto"/>
        <w:ind w:left="851" w:right="-284"/>
        <w:rPr>
          <w:rFonts w:ascii="Times New Roman" w:hAnsi="Times New Roman" w:cs="Times New Roman"/>
          <w:sz w:val="24"/>
          <w:szCs w:val="24"/>
          <w:lang w:eastAsia="ru-RU"/>
        </w:rPr>
      </w:pPr>
    </w:p>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Заявление</w:t>
      </w:r>
      <w:r w:rsidRPr="003B4160">
        <w:rPr>
          <w:rFonts w:ascii="Times New Roman" w:hAnsi="Times New Roman" w:cs="Times New Roman"/>
          <w:sz w:val="24"/>
          <w:szCs w:val="24"/>
          <w:lang w:eastAsia="ru-RU"/>
        </w:rPr>
        <w:br/>
        <w:t>о предоставлении информации об очередности предоставления жилых помещений по договорам социального найма</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p>
    <w:p w:rsidR="006E67B2" w:rsidRPr="003B4160" w:rsidRDefault="006E67B2" w:rsidP="001D42AE">
      <w:pPr>
        <w:tabs>
          <w:tab w:val="left" w:pos="4253"/>
          <w:tab w:val="left" w:pos="8789"/>
        </w:tabs>
        <w:autoSpaceDE w:val="0"/>
        <w:autoSpaceDN w:val="0"/>
        <w:spacing w:after="0" w:line="240" w:lineRule="auto"/>
        <w:ind w:left="851" w:right="-284" w:firstLine="720"/>
        <w:rPr>
          <w:rFonts w:ascii="Times New Roman" w:hAnsi="Times New Roman" w:cs="Times New Roman"/>
          <w:sz w:val="24"/>
          <w:szCs w:val="24"/>
          <w:lang w:eastAsia="ru-RU"/>
        </w:rPr>
      </w:pPr>
    </w:p>
    <w:p w:rsidR="006E67B2" w:rsidRPr="003B4160" w:rsidRDefault="006E67B2" w:rsidP="001D42AE">
      <w:pPr>
        <w:autoSpaceDE w:val="0"/>
        <w:autoSpaceDN w:val="0"/>
        <w:adjustRightInd w:val="0"/>
        <w:spacing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Сведения о представителе заявителя при подаче документов представителем заявителя</w:t>
      </w:r>
    </w:p>
    <w:tbl>
      <w:tblPr>
        <w:tblW w:w="4656" w:type="pct"/>
        <w:tblInd w:w="913" w:type="dxa"/>
        <w:tblCellMar>
          <w:top w:w="102" w:type="dxa"/>
          <w:left w:w="62" w:type="dxa"/>
          <w:bottom w:w="102" w:type="dxa"/>
          <w:right w:w="62" w:type="dxa"/>
        </w:tblCellMar>
        <w:tblLook w:val="0000"/>
      </w:tblPr>
      <w:tblGrid>
        <w:gridCol w:w="2459"/>
        <w:gridCol w:w="3447"/>
        <w:gridCol w:w="3450"/>
      </w:tblGrid>
      <w:tr w:rsidR="006E67B2" w:rsidRPr="003B4160" w:rsidTr="007A45DD">
        <w:tc>
          <w:tcPr>
            <w:tcW w:w="1314" w:type="pct"/>
            <w:vMerge w:val="restar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Паспорт РФ</w:t>
            </w: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серия и номер</w:t>
            </w:r>
          </w:p>
        </w:tc>
        <w:tc>
          <w:tcPr>
            <w:tcW w:w="1844" w:type="pct"/>
            <w:tcBorders>
              <w:top w:val="single" w:sz="4" w:space="0" w:color="auto"/>
              <w:left w:val="single" w:sz="4" w:space="0" w:color="auto"/>
              <w:bottom w:val="single" w:sz="4" w:space="0" w:color="auto"/>
              <w:right w:val="single" w:sz="4" w:space="0" w:color="auto"/>
            </w:tcBorders>
            <w:vAlign w:val="center"/>
          </w:tcPr>
          <w:p w:rsidR="006E67B2" w:rsidRPr="003B4160" w:rsidRDefault="006E67B2" w:rsidP="001D42AE">
            <w:pPr>
              <w:autoSpaceDE w:val="0"/>
              <w:autoSpaceDN w:val="0"/>
              <w:adjustRightInd w:val="0"/>
              <w:spacing w:after="0" w:line="240" w:lineRule="auto"/>
              <w:ind w:left="851" w:right="-284"/>
              <w:jc w:val="center"/>
              <w:rPr>
                <w:rFonts w:ascii="Times New Roman" w:hAnsi="Times New Roman" w:cs="Times New Roman"/>
                <w:sz w:val="24"/>
                <w:szCs w:val="24"/>
              </w:rPr>
            </w:pPr>
          </w:p>
        </w:tc>
      </w:tr>
      <w:tr w:rsidR="006E67B2" w:rsidRPr="003B4160" w:rsidTr="007A45DD">
        <w:tc>
          <w:tcPr>
            <w:tcW w:w="1314"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дата выдачи</w:t>
            </w:r>
          </w:p>
        </w:tc>
        <w:tc>
          <w:tcPr>
            <w:tcW w:w="184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r w:rsidR="006E67B2" w:rsidRPr="003B4160" w:rsidTr="007A45DD">
        <w:tc>
          <w:tcPr>
            <w:tcW w:w="1314"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код подразделения</w:t>
            </w:r>
          </w:p>
        </w:tc>
        <w:tc>
          <w:tcPr>
            <w:tcW w:w="1844"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bl>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w:t>
      </w:r>
      <w:r w:rsidR="007A45DD">
        <w:rPr>
          <w:rFonts w:ascii="Times New Roman" w:eastAsia="Times New Roman" w:hAnsi="Times New Roman" w:cs="Times New Roman"/>
          <w:sz w:val="24"/>
          <w:szCs w:val="24"/>
          <w:lang w:eastAsia="ru-RU"/>
        </w:rPr>
        <w:t>___________________________</w:t>
      </w:r>
    </w:p>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6E67B2" w:rsidRPr="003B4160" w:rsidRDefault="006E67B2" w:rsidP="001D42AE">
      <w:pPr>
        <w:autoSpaceDE w:val="0"/>
        <w:autoSpaceDN w:val="0"/>
        <w:adjustRightInd w:val="0"/>
        <w:spacing w:line="240" w:lineRule="auto"/>
        <w:ind w:left="851" w:right="-284"/>
        <w:jc w:val="both"/>
        <w:rPr>
          <w:rFonts w:ascii="Times New Roman" w:hAnsi="Times New Roman" w:cs="Times New Roman"/>
          <w:sz w:val="24"/>
          <w:szCs w:val="24"/>
        </w:rPr>
      </w:pPr>
    </w:p>
    <w:p w:rsidR="006E67B2" w:rsidRPr="003B4160" w:rsidRDefault="006E67B2" w:rsidP="001D42AE">
      <w:pPr>
        <w:autoSpaceDE w:val="0"/>
        <w:autoSpaceDN w:val="0"/>
        <w:adjustRightInd w:val="0"/>
        <w:spacing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Сведения о заявителе</w:t>
      </w:r>
    </w:p>
    <w:tbl>
      <w:tblPr>
        <w:tblW w:w="4656" w:type="pct"/>
        <w:tblInd w:w="913" w:type="dxa"/>
        <w:tblCellMar>
          <w:top w:w="102" w:type="dxa"/>
          <w:left w:w="62" w:type="dxa"/>
          <w:bottom w:w="102" w:type="dxa"/>
          <w:right w:w="62" w:type="dxa"/>
        </w:tblCellMar>
        <w:tblLook w:val="0000"/>
      </w:tblPr>
      <w:tblGrid>
        <w:gridCol w:w="2455"/>
        <w:gridCol w:w="3447"/>
        <w:gridCol w:w="3454"/>
      </w:tblGrid>
      <w:tr w:rsidR="006E67B2" w:rsidRPr="003B4160" w:rsidTr="007A45DD">
        <w:trPr>
          <w:trHeight w:val="335"/>
        </w:trPr>
        <w:tc>
          <w:tcPr>
            <w:tcW w:w="1312" w:type="pct"/>
            <w:vMerge w:val="restar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Паспорт РФ</w:t>
            </w: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серия и номер</w:t>
            </w:r>
          </w:p>
        </w:tc>
        <w:tc>
          <w:tcPr>
            <w:tcW w:w="1846" w:type="pct"/>
            <w:tcBorders>
              <w:top w:val="single" w:sz="4" w:space="0" w:color="auto"/>
              <w:left w:val="single" w:sz="4" w:space="0" w:color="auto"/>
              <w:bottom w:val="single" w:sz="4" w:space="0" w:color="auto"/>
              <w:right w:val="single" w:sz="4" w:space="0" w:color="auto"/>
            </w:tcBorders>
            <w:vAlign w:val="center"/>
          </w:tcPr>
          <w:p w:rsidR="006E67B2" w:rsidRPr="003B4160" w:rsidRDefault="006E67B2" w:rsidP="001D42AE">
            <w:pPr>
              <w:autoSpaceDE w:val="0"/>
              <w:autoSpaceDN w:val="0"/>
              <w:adjustRightInd w:val="0"/>
              <w:spacing w:after="0" w:line="240" w:lineRule="auto"/>
              <w:ind w:left="851" w:right="-284"/>
              <w:jc w:val="center"/>
              <w:rPr>
                <w:rFonts w:ascii="Times New Roman" w:hAnsi="Times New Roman" w:cs="Times New Roman"/>
                <w:sz w:val="24"/>
                <w:szCs w:val="24"/>
              </w:rPr>
            </w:pPr>
          </w:p>
        </w:tc>
      </w:tr>
      <w:tr w:rsidR="006E67B2" w:rsidRPr="003B4160" w:rsidTr="007A45DD">
        <w:tc>
          <w:tcPr>
            <w:tcW w:w="1312"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дата выдачи</w:t>
            </w:r>
          </w:p>
        </w:tc>
        <w:tc>
          <w:tcPr>
            <w:tcW w:w="1846"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r w:rsidR="006E67B2" w:rsidRPr="003B4160" w:rsidTr="007A45DD">
        <w:trPr>
          <w:trHeight w:val="299"/>
        </w:trPr>
        <w:tc>
          <w:tcPr>
            <w:tcW w:w="1312" w:type="pct"/>
            <w:vMerge/>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outlineLvl w:val="0"/>
              <w:rPr>
                <w:rFonts w:ascii="Times New Roman" w:hAnsi="Times New Roman" w:cs="Times New Roman"/>
                <w:sz w:val="24"/>
                <w:szCs w:val="24"/>
              </w:rPr>
            </w:pPr>
          </w:p>
        </w:tc>
        <w:tc>
          <w:tcPr>
            <w:tcW w:w="1842"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код подразделения</w:t>
            </w:r>
          </w:p>
        </w:tc>
        <w:tc>
          <w:tcPr>
            <w:tcW w:w="1846" w:type="pct"/>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rPr>
                <w:rFonts w:ascii="Times New Roman" w:hAnsi="Times New Roman" w:cs="Times New Roman"/>
                <w:sz w:val="24"/>
                <w:szCs w:val="24"/>
              </w:rPr>
            </w:pPr>
          </w:p>
        </w:tc>
      </w:tr>
    </w:tbl>
    <w:p w:rsidR="006E67B2" w:rsidRPr="003B4160" w:rsidRDefault="006E67B2" w:rsidP="001D42AE">
      <w:pPr>
        <w:tabs>
          <w:tab w:val="left" w:pos="4253"/>
          <w:tab w:val="left" w:pos="8789"/>
        </w:tabs>
        <w:autoSpaceDE w:val="0"/>
        <w:autoSpaceDN w:val="0"/>
        <w:spacing w:after="0" w:line="240" w:lineRule="auto"/>
        <w:ind w:left="851" w:right="-284" w:firstLine="720"/>
        <w:rPr>
          <w:rFonts w:ascii="Times New Roman" w:hAnsi="Times New Roman" w:cs="Times New Roman"/>
          <w:sz w:val="24"/>
          <w:szCs w:val="24"/>
          <w:lang w:eastAsia="ru-RU"/>
        </w:rPr>
      </w:pPr>
    </w:p>
    <w:p w:rsidR="006E67B2" w:rsidRPr="003B4160" w:rsidRDefault="006E67B2" w:rsidP="001D42AE">
      <w:pPr>
        <w:tabs>
          <w:tab w:val="left" w:pos="4253"/>
          <w:tab w:val="left" w:pos="8789"/>
        </w:tabs>
        <w:autoSpaceDE w:val="0"/>
        <w:autoSpaceDN w:val="0"/>
        <w:spacing w:after="0" w:line="240" w:lineRule="auto"/>
        <w:ind w:left="851" w:right="-284" w:firstLine="720"/>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6E67B2" w:rsidRPr="003B4160" w:rsidRDefault="006E67B2" w:rsidP="001D42AE">
      <w:pPr>
        <w:autoSpaceDE w:val="0"/>
        <w:autoSpaceDN w:val="0"/>
        <w:spacing w:after="0" w:line="240" w:lineRule="auto"/>
        <w:ind w:left="851" w:right="-284" w:firstLine="720"/>
        <w:jc w:val="both"/>
        <w:rPr>
          <w:rFonts w:ascii="Times New Roman" w:hAnsi="Times New Roman" w:cs="Times New Roman"/>
          <w:sz w:val="24"/>
          <w:szCs w:val="24"/>
          <w:lang w:eastAsia="ru-RU"/>
        </w:rPr>
      </w:pP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На дату подписания настоящего заявления я и члены моей семьи _____________________________________________________________________________</w:t>
      </w:r>
    </w:p>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(указывается Ф.И.О. того, кто первоначально подавал</w:t>
      </w:r>
      <w:r w:rsidRPr="003B4160">
        <w:rPr>
          <w:rFonts w:ascii="Times New Roman" w:hAnsi="Times New Roman" w:cs="Times New Roman"/>
          <w:sz w:val="24"/>
          <w:szCs w:val="24"/>
        </w:rPr>
        <w:t xml:space="preserve"> </w:t>
      </w:r>
      <w:r w:rsidRPr="003B4160">
        <w:rPr>
          <w:rFonts w:ascii="Times New Roman" w:hAnsi="Times New Roman" w:cs="Times New Roman"/>
          <w:sz w:val="24"/>
          <w:szCs w:val="24"/>
          <w:lang w:eastAsia="ru-RU"/>
        </w:rPr>
        <w:t>заявление о принятии на учет граждан в качестве нуждающихся в жилых помещениях),</w:t>
      </w:r>
    </w:p>
    <w:p w:rsidR="006E67B2" w:rsidRPr="003B4160" w:rsidRDefault="006E67B2" w:rsidP="001D42AE">
      <w:pPr>
        <w:autoSpaceDE w:val="0"/>
        <w:autoSpaceDN w:val="0"/>
        <w:spacing w:after="0" w:line="240" w:lineRule="auto"/>
        <w:ind w:left="851" w:right="-284"/>
        <w:jc w:val="both"/>
        <w:rPr>
          <w:rFonts w:ascii="Times New Roman" w:hAnsi="Times New Roman" w:cs="Times New Roman"/>
          <w:sz w:val="24"/>
          <w:szCs w:val="24"/>
          <w:lang w:eastAsia="ru-RU"/>
        </w:rPr>
      </w:pPr>
      <w:r w:rsidRPr="003B4160">
        <w:rPr>
          <w:rFonts w:ascii="Times New Roman" w:hAnsi="Times New Roman" w:cs="Times New Roman"/>
          <w:sz w:val="24"/>
          <w:szCs w:val="24"/>
          <w:lang w:eastAsia="ru-RU"/>
        </w:rPr>
        <w:lastRenderedPageBreak/>
        <w:t>предоставляемых по договорам социального найма   состоим на учете граждан в качестве нуждающихся в жилых помещениях, предоставляемых по договорам социального найма.</w:t>
      </w:r>
    </w:p>
    <w:p w:rsidR="006E67B2" w:rsidRPr="003B4160" w:rsidRDefault="006E67B2" w:rsidP="001D42AE">
      <w:pPr>
        <w:spacing w:line="240" w:lineRule="auto"/>
        <w:ind w:left="851" w:right="-284"/>
        <w:jc w:val="both"/>
        <w:rPr>
          <w:rFonts w:ascii="Times New Roman" w:hAnsi="Times New Roman" w:cs="Times New Roman"/>
          <w:sz w:val="24"/>
          <w:szCs w:val="24"/>
        </w:rPr>
      </w:pPr>
    </w:p>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Результат рассмотрения заявления прошу:</w:t>
      </w:r>
    </w:p>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p>
    <w:tbl>
      <w:tblPr>
        <w:tblStyle w:val="afc"/>
        <w:tblW w:w="9355" w:type="dxa"/>
        <w:tblInd w:w="959" w:type="dxa"/>
        <w:tblLook w:val="04A0"/>
      </w:tblPr>
      <w:tblGrid>
        <w:gridCol w:w="567"/>
        <w:gridCol w:w="8788"/>
      </w:tblGrid>
      <w:tr w:rsidR="006E67B2" w:rsidRPr="003B4160" w:rsidTr="007A45DD">
        <w:tc>
          <w:tcPr>
            <w:tcW w:w="567"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выдать на руки в ОМСУ/Организации</w:t>
            </w:r>
          </w:p>
        </w:tc>
      </w:tr>
      <w:tr w:rsidR="006E67B2" w:rsidRPr="003B4160" w:rsidTr="007A45DD">
        <w:tc>
          <w:tcPr>
            <w:tcW w:w="567"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widowControl w:val="0"/>
              <w:autoSpaceDE w:val="0"/>
              <w:autoSpaceDN w:val="0"/>
              <w:adjustRightInd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выдать на руки в МФЦ</w:t>
            </w:r>
          </w:p>
        </w:tc>
      </w:tr>
      <w:tr w:rsidR="006E67B2" w:rsidRPr="003B4160" w:rsidTr="007A45DD">
        <w:tc>
          <w:tcPr>
            <w:tcW w:w="567"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widowControl w:val="0"/>
              <w:autoSpaceDE w:val="0"/>
              <w:autoSpaceDN w:val="0"/>
              <w:adjustRightInd w:val="0"/>
              <w:spacing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направить в электронной форме в личный кабинет на ПГУ ЛО/ЕПГУ</w:t>
            </w:r>
          </w:p>
        </w:tc>
      </w:tr>
      <w:tr w:rsidR="006E67B2" w:rsidRPr="003B4160" w:rsidTr="007A45DD">
        <w:tc>
          <w:tcPr>
            <w:tcW w:w="567" w:type="dxa"/>
          </w:tcPr>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tc>
        <w:tc>
          <w:tcPr>
            <w:tcW w:w="8788" w:type="dxa"/>
          </w:tcPr>
          <w:p w:rsidR="006E67B2" w:rsidRPr="003B4160" w:rsidRDefault="006E67B2" w:rsidP="001D42AE">
            <w:pPr>
              <w:autoSpaceDE w:val="0"/>
              <w:autoSpaceDN w:val="0"/>
              <w:spacing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rPr>
              <w:t>направить по электронной почте: (указать адрес электронной почты)</w:t>
            </w:r>
          </w:p>
        </w:tc>
      </w:tr>
    </w:tbl>
    <w:p w:rsidR="006E67B2" w:rsidRPr="003B4160" w:rsidRDefault="006E67B2" w:rsidP="001D42AE">
      <w:pPr>
        <w:autoSpaceDE w:val="0"/>
        <w:autoSpaceDN w:val="0"/>
        <w:spacing w:before="120" w:after="120" w:line="240" w:lineRule="auto"/>
        <w:ind w:left="851" w:right="-284" w:firstLine="720"/>
        <w:rPr>
          <w:rFonts w:ascii="Times New Roman" w:hAnsi="Times New Roman" w:cs="Times New Roman"/>
          <w:sz w:val="24"/>
          <w:szCs w:val="24"/>
          <w:lang w:eastAsia="ru-RU"/>
        </w:rPr>
      </w:pPr>
    </w:p>
    <w:p w:rsidR="006E67B2" w:rsidRPr="003B4160" w:rsidRDefault="006E67B2" w:rsidP="001D42AE">
      <w:pPr>
        <w:autoSpaceDE w:val="0"/>
        <w:autoSpaceDN w:val="0"/>
        <w:spacing w:before="120" w:after="120" w:line="240" w:lineRule="auto"/>
        <w:ind w:left="851" w:right="-284" w:firstLine="720"/>
        <w:rPr>
          <w:rFonts w:ascii="Times New Roman" w:hAnsi="Times New Roman" w:cs="Times New Roman"/>
          <w:sz w:val="24"/>
          <w:szCs w:val="24"/>
          <w:lang w:eastAsia="ru-RU"/>
        </w:rPr>
      </w:pPr>
    </w:p>
    <w:p w:rsidR="006E67B2" w:rsidRPr="003B4160" w:rsidRDefault="006E67B2" w:rsidP="001D42AE">
      <w:pPr>
        <w:autoSpaceDE w:val="0"/>
        <w:autoSpaceDN w:val="0"/>
        <w:spacing w:before="120" w:after="120" w:line="240" w:lineRule="auto"/>
        <w:ind w:left="851" w:right="-284" w:firstLine="720"/>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Подпись заявителя:</w:t>
      </w:r>
    </w:p>
    <w:tbl>
      <w:tblPr>
        <w:tblW w:w="9242" w:type="dxa"/>
        <w:tblInd w:w="693"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6E67B2" w:rsidRPr="003B4160" w:rsidTr="00974131">
        <w:tc>
          <w:tcPr>
            <w:tcW w:w="5557" w:type="dxa"/>
            <w:gridSpan w:val="8"/>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r>
      <w:tr w:rsidR="006E67B2" w:rsidRPr="003B4160" w:rsidTr="00974131">
        <w:tc>
          <w:tcPr>
            <w:tcW w:w="5557" w:type="dxa"/>
            <w:gridSpan w:val="8"/>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(фамилия, имя, отчество)</w:t>
            </w:r>
          </w:p>
        </w:tc>
        <w:tc>
          <w:tcPr>
            <w:tcW w:w="708"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2977" w:type="dxa"/>
            <w:tcBorders>
              <w:top w:val="nil"/>
              <w:left w:val="nil"/>
              <w:bottom w:val="nil"/>
              <w:right w:val="nil"/>
            </w:tcBorders>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r w:rsidRPr="003B4160">
              <w:rPr>
                <w:rFonts w:ascii="Times New Roman" w:hAnsi="Times New Roman" w:cs="Times New Roman"/>
                <w:sz w:val="24"/>
                <w:szCs w:val="24"/>
                <w:lang w:eastAsia="ru-RU"/>
              </w:rPr>
              <w:t>(подпись)</w:t>
            </w:r>
          </w:p>
        </w:tc>
      </w:tr>
      <w:tr w:rsidR="006E67B2" w:rsidRPr="003B4160" w:rsidTr="00974131">
        <w:trPr>
          <w:gridAfter w:val="3"/>
          <w:wAfter w:w="4111" w:type="dxa"/>
          <w:trHeight w:val="202"/>
        </w:trPr>
        <w:tc>
          <w:tcPr>
            <w:tcW w:w="170" w:type="dxa"/>
            <w:tcBorders>
              <w:top w:val="nil"/>
              <w:left w:val="nil"/>
              <w:bottom w:val="nil"/>
              <w:right w:val="nil"/>
            </w:tcBorders>
            <w:vAlign w:val="bottom"/>
          </w:tcPr>
          <w:p w:rsidR="006E67B2" w:rsidRPr="003B4160" w:rsidRDefault="006E67B2" w:rsidP="001D42AE">
            <w:pPr>
              <w:autoSpaceDE w:val="0"/>
              <w:autoSpaceDN w:val="0"/>
              <w:spacing w:before="120"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jc w:val="right"/>
              <w:rPr>
                <w:rFonts w:ascii="Times New Roman" w:hAnsi="Times New Roman" w:cs="Times New Roman"/>
                <w:sz w:val="24"/>
                <w:szCs w:val="24"/>
                <w:lang w:eastAsia="ru-RU"/>
              </w:rPr>
            </w:pPr>
            <w:r w:rsidRPr="003B4160">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6E67B2" w:rsidRPr="003B4160" w:rsidRDefault="006E67B2" w:rsidP="001D42AE">
            <w:pPr>
              <w:autoSpaceDE w:val="0"/>
              <w:autoSpaceDN w:val="0"/>
              <w:spacing w:after="0" w:line="240" w:lineRule="auto"/>
              <w:ind w:left="851" w:right="-284"/>
              <w:rPr>
                <w:rFonts w:ascii="Times New Roman" w:hAnsi="Times New Roman" w:cs="Times New Roman"/>
                <w:sz w:val="24"/>
                <w:szCs w:val="24"/>
                <w:lang w:eastAsia="ru-RU"/>
              </w:rPr>
            </w:pPr>
            <w:r w:rsidRPr="003B4160">
              <w:rPr>
                <w:rFonts w:ascii="Times New Roman" w:hAnsi="Times New Roman" w:cs="Times New Roman"/>
                <w:sz w:val="24"/>
                <w:szCs w:val="24"/>
                <w:lang w:eastAsia="ru-RU"/>
              </w:rPr>
              <w:t>года</w:t>
            </w:r>
          </w:p>
        </w:tc>
      </w:tr>
    </w:tbl>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p w:rsidR="006E67B2" w:rsidRPr="003B4160" w:rsidRDefault="006E67B2" w:rsidP="001D42AE">
      <w:pPr>
        <w:autoSpaceDE w:val="0"/>
        <w:autoSpaceDN w:val="0"/>
        <w:spacing w:line="240" w:lineRule="auto"/>
        <w:ind w:left="851" w:right="-284"/>
        <w:jc w:val="center"/>
        <w:rPr>
          <w:rFonts w:ascii="Times New Roman" w:hAnsi="Times New Roman" w:cs="Times New Roman"/>
          <w:sz w:val="24"/>
          <w:szCs w:val="24"/>
          <w:lang w:eastAsia="ru-RU"/>
        </w:rPr>
      </w:pPr>
    </w:p>
    <w:p w:rsidR="006E67B2" w:rsidRPr="003B4160" w:rsidRDefault="006E67B2" w:rsidP="001D42AE">
      <w:pPr>
        <w:spacing w:line="240" w:lineRule="auto"/>
        <w:ind w:left="851" w:right="-284"/>
        <w:rPr>
          <w:rFonts w:ascii="Times New Roman" w:hAnsi="Times New Roman" w:cs="Times New Roman"/>
          <w:sz w:val="24"/>
          <w:szCs w:val="24"/>
          <w:lang w:eastAsia="ru-RU"/>
        </w:rPr>
      </w:pPr>
    </w:p>
    <w:p w:rsidR="006E67B2" w:rsidRPr="003B4160" w:rsidRDefault="006E67B2" w:rsidP="001D42AE">
      <w:pPr>
        <w:spacing w:line="240" w:lineRule="auto"/>
        <w:ind w:left="851" w:right="-284"/>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974131" w:rsidRDefault="00974131" w:rsidP="001D42AE">
      <w:pPr>
        <w:spacing w:after="0" w:line="240" w:lineRule="auto"/>
        <w:ind w:left="851" w:right="-284"/>
        <w:jc w:val="right"/>
        <w:rPr>
          <w:rFonts w:ascii="Times New Roman" w:eastAsia="Times New Roman" w:hAnsi="Times New Roman" w:cs="Times New Roman"/>
          <w:sz w:val="24"/>
          <w:szCs w:val="24"/>
          <w:lang w:eastAsia="ru-RU"/>
        </w:rPr>
      </w:pPr>
    </w:p>
    <w:p w:rsidR="001D42AE" w:rsidRPr="003B4160" w:rsidRDefault="001D42AE"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right="-284"/>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jc w:val="right"/>
        <w:rPr>
          <w:rFonts w:ascii="Times New Roman" w:eastAsia="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jc w:val="right"/>
        <w:rPr>
          <w:rFonts w:ascii="Times New Roman" w:eastAsia="Times New Roman" w:hAnsi="Times New Roman" w:cs="Times New Roman"/>
          <w:bCs/>
          <w:color w:val="000000"/>
          <w:sz w:val="24"/>
          <w:szCs w:val="24"/>
          <w:lang w:eastAsia="ru-RU"/>
        </w:rPr>
      </w:pPr>
      <w:r w:rsidRPr="003B4160">
        <w:rPr>
          <w:rFonts w:ascii="Times New Roman" w:eastAsia="Times New Roman" w:hAnsi="Times New Roman" w:cs="Times New Roman"/>
          <w:bCs/>
          <w:color w:val="000000"/>
          <w:sz w:val="24"/>
          <w:szCs w:val="24"/>
          <w:lang w:eastAsia="ru-RU"/>
        </w:rPr>
        <w:lastRenderedPageBreak/>
        <w:t>Приложение № 3</w:t>
      </w:r>
    </w:p>
    <w:p w:rsidR="006E67B2" w:rsidRPr="003B4160" w:rsidRDefault="006E67B2" w:rsidP="001D42AE">
      <w:pPr>
        <w:widowControl w:val="0"/>
        <w:tabs>
          <w:tab w:val="left" w:pos="567"/>
        </w:tabs>
        <w:spacing w:after="0" w:line="240" w:lineRule="auto"/>
        <w:ind w:left="851" w:right="-284" w:firstLine="567"/>
        <w:jc w:val="right"/>
        <w:rPr>
          <w:rFonts w:ascii="Times New Roman" w:eastAsia="Times New Roman" w:hAnsi="Times New Roman" w:cs="Times New Roman"/>
          <w:color w:val="000000"/>
          <w:sz w:val="24"/>
          <w:szCs w:val="24"/>
          <w:lang w:eastAsia="ru-RU"/>
        </w:rPr>
      </w:pPr>
      <w:r w:rsidRPr="003B4160">
        <w:rPr>
          <w:rFonts w:ascii="Times New Roman" w:eastAsia="Times New Roman" w:hAnsi="Times New Roman" w:cs="Times New Roman"/>
          <w:color w:val="000000"/>
          <w:sz w:val="24"/>
          <w:szCs w:val="24"/>
          <w:lang w:eastAsia="ru-RU"/>
        </w:rPr>
        <w:t>к административному регламенту</w:t>
      </w:r>
    </w:p>
    <w:p w:rsidR="006E67B2" w:rsidRDefault="006E67B2" w:rsidP="001D42AE">
      <w:pPr>
        <w:spacing w:after="0" w:line="240" w:lineRule="auto"/>
        <w:ind w:left="851" w:right="-284"/>
        <w:jc w:val="center"/>
        <w:rPr>
          <w:rFonts w:ascii="Times New Roman" w:eastAsia="Times New Roman" w:hAnsi="Times New Roman" w:cs="Times New Roman"/>
          <w:color w:val="000000"/>
          <w:sz w:val="24"/>
          <w:szCs w:val="24"/>
          <w:lang w:eastAsia="ru-RU"/>
        </w:rPr>
      </w:pPr>
    </w:p>
    <w:p w:rsidR="001D42AE" w:rsidRPr="003B4160" w:rsidRDefault="001D42AE" w:rsidP="001D42AE">
      <w:pPr>
        <w:spacing w:after="0" w:line="240" w:lineRule="auto"/>
        <w:ind w:left="851" w:right="-284"/>
        <w:jc w:val="center"/>
        <w:rPr>
          <w:rFonts w:ascii="Times New Roman" w:eastAsia="Times New Roman" w:hAnsi="Times New Roman" w:cs="Times New Roman"/>
          <w:b/>
          <w:sz w:val="24"/>
          <w:szCs w:val="24"/>
          <w:lang w:eastAsia="ru-RU"/>
        </w:rPr>
      </w:pPr>
    </w:p>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Форма</w:t>
      </w:r>
    </w:p>
    <w:p w:rsidR="006E67B2" w:rsidRPr="003B4160" w:rsidRDefault="006E67B2" w:rsidP="001D42AE">
      <w:pPr>
        <w:spacing w:after="0" w:line="240" w:lineRule="auto"/>
        <w:ind w:left="851" w:right="-284"/>
        <w:jc w:val="center"/>
        <w:rPr>
          <w:rFonts w:ascii="Times New Roman" w:eastAsia="Times New Roman" w:hAnsi="Times New Roman" w:cs="Times New Roman"/>
          <w:bCs/>
          <w:sz w:val="24"/>
          <w:szCs w:val="24"/>
          <w:lang w:eastAsia="ru-RU"/>
        </w:rPr>
      </w:pPr>
      <w:r w:rsidRPr="003B4160">
        <w:rPr>
          <w:rFonts w:ascii="Times New Roman" w:eastAsia="Times New Roman" w:hAnsi="Times New Roman" w:cs="Times New Roman"/>
          <w:bCs/>
          <w:sz w:val="24"/>
          <w:szCs w:val="24"/>
          <w:lang w:eastAsia="ru-RU"/>
        </w:rPr>
        <w:t>__________________________________________________________________________</w:t>
      </w:r>
    </w:p>
    <w:p w:rsidR="006E67B2" w:rsidRPr="003B4160" w:rsidRDefault="006E67B2" w:rsidP="001D42AE">
      <w:pPr>
        <w:spacing w:after="0" w:line="240" w:lineRule="auto"/>
        <w:ind w:left="851" w:right="-284"/>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i/>
          <w:iCs/>
          <w:sz w:val="24"/>
          <w:szCs w:val="24"/>
          <w:lang w:eastAsia="ru-RU"/>
        </w:rPr>
        <w:t>Наименование органа местного самоуправления</w:t>
      </w:r>
    </w:p>
    <w:p w:rsidR="006E67B2" w:rsidRPr="003B4160" w:rsidRDefault="006E67B2" w:rsidP="001D42AE">
      <w:pPr>
        <w:spacing w:after="0" w:line="240" w:lineRule="auto"/>
        <w:ind w:left="851" w:right="-284"/>
        <w:jc w:val="right"/>
        <w:rPr>
          <w:rFonts w:ascii="Times New Roman" w:eastAsia="Times New Roman" w:hAnsi="Times New Roman" w:cs="Times New Roman"/>
          <w:bCs/>
          <w:sz w:val="24"/>
          <w:szCs w:val="24"/>
          <w:lang w:eastAsia="ru-RU"/>
        </w:rPr>
      </w:pP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Кому _________________________________</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(фамилия, имя, отчество)</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______________________________________</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______________________________________</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(телефон и адрес электронной почты)</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jc w:val="center"/>
        <w:rPr>
          <w:rFonts w:ascii="Times New Roman" w:eastAsia="Times New Roman" w:hAnsi="Times New Roman" w:cs="Times New Roman"/>
          <w:bCs/>
          <w:sz w:val="24"/>
          <w:szCs w:val="24"/>
          <w:lang w:eastAsia="ru-RU"/>
        </w:rPr>
      </w:pPr>
      <w:r w:rsidRPr="003B4160">
        <w:rPr>
          <w:rFonts w:ascii="Times New Roman" w:eastAsia="Times New Roman" w:hAnsi="Times New Roman" w:cs="Times New Roman"/>
          <w:bCs/>
          <w:sz w:val="24"/>
          <w:szCs w:val="24"/>
          <w:lang w:eastAsia="ru-RU"/>
        </w:rPr>
        <w:t>РЕШЕНИЕ</w:t>
      </w:r>
    </w:p>
    <w:p w:rsidR="006E67B2" w:rsidRPr="003B4160" w:rsidRDefault="006E67B2" w:rsidP="001D42AE">
      <w:pPr>
        <w:spacing w:after="0" w:line="240" w:lineRule="auto"/>
        <w:ind w:left="851" w:right="-284"/>
        <w:jc w:val="center"/>
        <w:rPr>
          <w:rFonts w:ascii="Times New Roman" w:eastAsia="Times New Roman" w:hAnsi="Times New Roman" w:cs="Times New Roman"/>
          <w:bCs/>
          <w:sz w:val="24"/>
          <w:szCs w:val="24"/>
          <w:lang w:eastAsia="ru-RU"/>
        </w:rPr>
      </w:pPr>
      <w:r w:rsidRPr="003B4160">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услуги </w:t>
      </w:r>
    </w:p>
    <w:p w:rsidR="006E67B2" w:rsidRPr="003B4160" w:rsidRDefault="006E67B2" w:rsidP="001D42AE">
      <w:pPr>
        <w:spacing w:after="0" w:line="240" w:lineRule="auto"/>
        <w:ind w:left="851" w:right="-284"/>
        <w:jc w:val="center"/>
        <w:rPr>
          <w:rFonts w:ascii="Times New Roman" w:eastAsia="Times New Roman" w:hAnsi="Times New Roman" w:cs="Times New Roman"/>
          <w:bCs/>
          <w:sz w:val="24"/>
          <w:szCs w:val="24"/>
          <w:lang w:eastAsia="ru-RU"/>
        </w:rPr>
      </w:pPr>
      <w:r w:rsidRPr="003B4160">
        <w:rPr>
          <w:rFonts w:ascii="Times New Roman" w:eastAsia="Times New Roman" w:hAnsi="Times New Roman" w:cs="Times New Roman"/>
          <w:bCs/>
          <w:sz w:val="24"/>
          <w:szCs w:val="24"/>
          <w:lang w:eastAsia="ru-RU"/>
        </w:rPr>
        <w:t>«</w:t>
      </w:r>
      <w:r w:rsidRPr="003B4160">
        <w:rPr>
          <w:rFonts w:ascii="Times New Roman" w:hAnsi="Times New Roman" w:cs="Times New Roman"/>
          <w:sz w:val="24"/>
          <w:szCs w:val="24"/>
        </w:rPr>
        <w:t>Принятие граждан на учет в качестве нуждающихся в жилых помещениях, предоставляемых по договорам социального найма</w:t>
      </w:r>
      <w:r w:rsidRPr="003B4160">
        <w:rPr>
          <w:rFonts w:ascii="Times New Roman" w:eastAsia="Times New Roman" w:hAnsi="Times New Roman" w:cs="Times New Roman"/>
          <w:bCs/>
          <w:sz w:val="24"/>
          <w:szCs w:val="24"/>
          <w:lang w:eastAsia="ru-RU"/>
        </w:rPr>
        <w:t>»</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jc w:val="center"/>
        <w:rPr>
          <w:rFonts w:ascii="Times New Roman" w:eastAsia="Times New Roman" w:hAnsi="Times New Roman" w:cs="Times New Roman"/>
          <w:sz w:val="24"/>
          <w:szCs w:val="24"/>
          <w:lang w:eastAsia="ru-RU"/>
        </w:rPr>
      </w:pP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Дата _______________</w:t>
      </w:r>
      <w:r w:rsidRPr="003B4160">
        <w:rPr>
          <w:rFonts w:ascii="Times New Roman" w:eastAsia="Times New Roman" w:hAnsi="Times New Roman" w:cs="Times New Roman"/>
          <w:sz w:val="24"/>
          <w:szCs w:val="24"/>
          <w:lang w:eastAsia="ru-RU"/>
        </w:rPr>
        <w:tab/>
      </w:r>
      <w:r w:rsidRPr="003B4160">
        <w:rPr>
          <w:rFonts w:ascii="Times New Roman" w:eastAsia="Times New Roman" w:hAnsi="Times New Roman" w:cs="Times New Roman"/>
          <w:sz w:val="24"/>
          <w:szCs w:val="24"/>
          <w:lang w:eastAsia="ru-RU"/>
        </w:rPr>
        <w:tab/>
      </w:r>
      <w:r w:rsidRPr="003B4160">
        <w:rPr>
          <w:rFonts w:ascii="Times New Roman" w:eastAsia="Times New Roman" w:hAnsi="Times New Roman" w:cs="Times New Roman"/>
          <w:sz w:val="24"/>
          <w:szCs w:val="24"/>
          <w:lang w:eastAsia="ru-RU"/>
        </w:rPr>
        <w:tab/>
      </w:r>
      <w:r w:rsidRPr="003B4160">
        <w:rPr>
          <w:rFonts w:ascii="Times New Roman" w:eastAsia="Times New Roman" w:hAnsi="Times New Roman" w:cs="Times New Roman"/>
          <w:sz w:val="24"/>
          <w:szCs w:val="24"/>
          <w:lang w:eastAsia="ru-RU"/>
        </w:rPr>
        <w:tab/>
      </w:r>
      <w:r w:rsidRPr="003B4160">
        <w:rPr>
          <w:rFonts w:ascii="Times New Roman" w:eastAsia="Times New Roman" w:hAnsi="Times New Roman" w:cs="Times New Roman"/>
          <w:sz w:val="24"/>
          <w:szCs w:val="24"/>
          <w:lang w:eastAsia="ru-RU"/>
        </w:rPr>
        <w:tab/>
        <w:t xml:space="preserve">        № _____________ </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w:t>
      </w:r>
    </w:p>
    <w:p w:rsidR="006E67B2" w:rsidRPr="003B4160" w:rsidRDefault="006E67B2" w:rsidP="001D42AE">
      <w:pPr>
        <w:widowControl w:val="0"/>
        <w:autoSpaceDE w:val="0"/>
        <w:autoSpaceDN w:val="0"/>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3B4160">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3B4160">
        <w:rPr>
          <w:rFonts w:ascii="Times New Roman" w:eastAsia="Times New Roman" w:hAnsi="Times New Roman" w:cs="Times New Roman"/>
          <w:sz w:val="24"/>
          <w:szCs w:val="24"/>
          <w:lang w:eastAsia="ru-RU"/>
        </w:rPr>
        <w:t>с Жилищным кодексом</w:t>
      </w:r>
      <w:r w:rsidRPr="003B4160">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jc w:val="both"/>
        <w:rPr>
          <w:rFonts w:ascii="Times New Roman" w:eastAsia="Times New Roman" w:hAnsi="Times New Roman" w:cs="Times New Roman"/>
          <w:sz w:val="24"/>
          <w:szCs w:val="24"/>
          <w:lang w:eastAsia="ru-RU"/>
        </w:rPr>
      </w:pPr>
    </w:p>
    <w:tbl>
      <w:tblPr>
        <w:tblW w:w="9355" w:type="dxa"/>
        <w:tblInd w:w="913" w:type="dxa"/>
        <w:tblLayout w:type="fixed"/>
        <w:tblCellMar>
          <w:top w:w="102" w:type="dxa"/>
          <w:left w:w="62" w:type="dxa"/>
          <w:bottom w:w="102" w:type="dxa"/>
          <w:right w:w="62" w:type="dxa"/>
        </w:tblCellMar>
        <w:tblLook w:val="0000"/>
      </w:tblPr>
      <w:tblGrid>
        <w:gridCol w:w="1134"/>
        <w:gridCol w:w="3685"/>
        <w:gridCol w:w="4536"/>
      </w:tblGrid>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102"/>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w:t>
            </w:r>
          </w:p>
          <w:p w:rsidR="006E67B2" w:rsidRPr="003B4160" w:rsidRDefault="006E67B2" w:rsidP="001D42AE">
            <w:pPr>
              <w:autoSpaceDE w:val="0"/>
              <w:autoSpaceDN w:val="0"/>
              <w:adjustRightInd w:val="0"/>
              <w:spacing w:after="0" w:line="240" w:lineRule="auto"/>
              <w:ind w:right="102"/>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пункта административного регламента</w:t>
            </w: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186"/>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Наименование основания для отказа в соответствии с единым стандартом</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169"/>
              <w:jc w:val="center"/>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Разъяснение причин отказа в предоставлении услуги</w:t>
            </w:r>
          </w:p>
        </w:tc>
      </w:tr>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186"/>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Заявление </w:t>
            </w:r>
            <w:r w:rsidRPr="003B4160">
              <w:rPr>
                <w:rFonts w:ascii="Times New Roman" w:eastAsia="Times New Roman" w:hAnsi="Times New Roman" w:cs="Times New Roman"/>
                <w:color w:val="000000"/>
                <w:sz w:val="24"/>
                <w:szCs w:val="24"/>
                <w:lang w:eastAsia="ru-RU"/>
              </w:rPr>
              <w:t xml:space="preserve"> подано в ОМСУ/организацию, в </w:t>
            </w:r>
            <w:proofErr w:type="gramStart"/>
            <w:r w:rsidRPr="003B4160">
              <w:rPr>
                <w:rFonts w:ascii="Times New Roman" w:eastAsia="Times New Roman" w:hAnsi="Times New Roman" w:cs="Times New Roman"/>
                <w:color w:val="000000"/>
                <w:sz w:val="24"/>
                <w:szCs w:val="24"/>
                <w:lang w:eastAsia="ru-RU"/>
              </w:rPr>
              <w:t>полномочия</w:t>
            </w:r>
            <w:proofErr w:type="gramEnd"/>
            <w:r w:rsidRPr="003B4160">
              <w:rPr>
                <w:rFonts w:ascii="Times New Roman" w:eastAsia="Times New Roman" w:hAnsi="Times New Roman" w:cs="Times New Roman"/>
                <w:color w:val="000000"/>
                <w:sz w:val="24"/>
                <w:szCs w:val="24"/>
                <w:lang w:eastAsia="ru-RU"/>
              </w:rPr>
              <w:t xml:space="preserve"> которых не входит предоставление муниципальной услуги</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0"/>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kern w:val="28"/>
                <w:sz w:val="24"/>
                <w:szCs w:val="24"/>
                <w:lang w:eastAsia="ru-RU"/>
              </w:rPr>
              <w:t>Указываются основания такого вывода</w:t>
            </w:r>
          </w:p>
        </w:tc>
      </w:tr>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186"/>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Заявление </w:t>
            </w:r>
            <w:r w:rsidR="00F0005E">
              <w:rPr>
                <w:rFonts w:ascii="Times New Roman" w:eastAsia="Times New Roman" w:hAnsi="Times New Roman" w:cs="Times New Roman"/>
                <w:sz w:val="24"/>
                <w:szCs w:val="24"/>
                <w:lang w:eastAsia="ru-RU"/>
              </w:rPr>
              <w:t xml:space="preserve">подано лицом, не уполномоченным на </w:t>
            </w:r>
            <w:r w:rsidRPr="003B4160">
              <w:rPr>
                <w:rFonts w:ascii="Times New Roman" w:eastAsia="Times New Roman" w:hAnsi="Times New Roman" w:cs="Times New Roman"/>
                <w:sz w:val="24"/>
                <w:szCs w:val="24"/>
                <w:lang w:eastAsia="ru-RU"/>
              </w:rPr>
              <w:t>осуществление таких действий</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kern w:val="28"/>
                <w:sz w:val="24"/>
                <w:szCs w:val="24"/>
                <w:lang w:eastAsia="ru-RU"/>
              </w:rPr>
              <w:t>Указываются основания такого вывода</w:t>
            </w:r>
          </w:p>
        </w:tc>
      </w:tr>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186"/>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Пр</w:t>
            </w:r>
            <w:r w:rsidR="00F0005E">
              <w:rPr>
                <w:rFonts w:ascii="Times New Roman" w:eastAsia="Times New Roman" w:hAnsi="Times New Roman" w:cs="Times New Roman"/>
                <w:sz w:val="24"/>
                <w:szCs w:val="24"/>
                <w:lang w:eastAsia="ru-RU"/>
              </w:rPr>
              <w:t xml:space="preserve">едставление неполного комплекта </w:t>
            </w:r>
            <w:r w:rsidRPr="003B4160">
              <w:rPr>
                <w:rFonts w:ascii="Times New Roman" w:eastAsia="Times New Roman" w:hAnsi="Times New Roman" w:cs="Times New Roman"/>
                <w:sz w:val="24"/>
                <w:szCs w:val="24"/>
                <w:lang w:eastAsia="ru-RU"/>
              </w:rPr>
              <w:t xml:space="preserve">документов, необходимых в соответствии с законодательными или иными нормативными правовыми </w:t>
            </w:r>
            <w:r w:rsidRPr="003B4160">
              <w:rPr>
                <w:rFonts w:ascii="Times New Roman" w:eastAsia="Times New Roman" w:hAnsi="Times New Roman" w:cs="Times New Roman"/>
                <w:sz w:val="24"/>
                <w:szCs w:val="24"/>
                <w:lang w:eastAsia="ru-RU"/>
              </w:rPr>
              <w:lastRenderedPageBreak/>
              <w:t>актами для оказания услуги, подлежащих представлению заявителем</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kern w:val="28"/>
                <w:sz w:val="24"/>
                <w:szCs w:val="24"/>
                <w:lang w:eastAsia="ru-RU"/>
              </w:rPr>
              <w:lastRenderedPageBreak/>
              <w:t>Указывается исчерпывающий перече</w:t>
            </w:r>
            <w:r w:rsidR="00F0005E">
              <w:rPr>
                <w:rFonts w:ascii="Times New Roman" w:eastAsia="Times New Roman" w:hAnsi="Times New Roman" w:cs="Times New Roman"/>
                <w:bCs/>
                <w:kern w:val="28"/>
                <w:sz w:val="24"/>
                <w:szCs w:val="24"/>
                <w:lang w:eastAsia="ru-RU"/>
              </w:rPr>
              <w:t xml:space="preserve">нь документов, непредставленных </w:t>
            </w:r>
            <w:r w:rsidRPr="003B4160">
              <w:rPr>
                <w:rFonts w:ascii="Times New Roman" w:eastAsia="Times New Roman" w:hAnsi="Times New Roman" w:cs="Times New Roman"/>
                <w:bCs/>
                <w:kern w:val="28"/>
                <w:sz w:val="24"/>
                <w:szCs w:val="24"/>
                <w:lang w:eastAsia="ru-RU"/>
              </w:rPr>
              <w:t>заявителем</w:t>
            </w:r>
          </w:p>
        </w:tc>
      </w:tr>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tabs>
                <w:tab w:val="left" w:pos="1440"/>
              </w:tabs>
              <w:autoSpaceDE w:val="0"/>
              <w:autoSpaceDN w:val="0"/>
              <w:adjustRightInd w:val="0"/>
              <w:spacing w:after="0" w:line="240" w:lineRule="auto"/>
              <w:ind w:right="-97"/>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tabs>
                <w:tab w:val="left" w:pos="1440"/>
              </w:tabs>
              <w:autoSpaceDE w:val="0"/>
              <w:autoSpaceDN w:val="0"/>
              <w:adjustRightInd w:val="0"/>
              <w:spacing w:after="0" w:line="240" w:lineRule="auto"/>
              <w:ind w:right="45"/>
              <w:rPr>
                <w:rFonts w:ascii="Times New Roman" w:eastAsia="Times New Roman" w:hAnsi="Times New Roman" w:cs="Times New Roman"/>
                <w:sz w:val="24"/>
                <w:szCs w:val="24"/>
                <w:lang w:eastAsia="ru-RU"/>
              </w:rPr>
            </w:pPr>
            <w:r w:rsidRPr="003B4160">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97"/>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bCs/>
                <w:kern w:val="28"/>
                <w:sz w:val="24"/>
                <w:szCs w:val="24"/>
                <w:lang w:eastAsia="ru-RU"/>
              </w:rPr>
              <w:t>Указываются основания такого вывода</w:t>
            </w:r>
          </w:p>
        </w:tc>
      </w:tr>
      <w:tr w:rsidR="006E67B2" w:rsidRPr="003B4160" w:rsidTr="00BC3BF0">
        <w:tc>
          <w:tcPr>
            <w:tcW w:w="1134"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tabs>
                <w:tab w:val="left" w:pos="1440"/>
              </w:tabs>
              <w:autoSpaceDE w:val="0"/>
              <w:autoSpaceDN w:val="0"/>
              <w:adjustRightInd w:val="0"/>
              <w:spacing w:after="0" w:line="240" w:lineRule="auto"/>
              <w:ind w:right="45"/>
              <w:rPr>
                <w:rFonts w:ascii="Times New Roman" w:eastAsia="Times New Roman" w:hAnsi="Times New Roman" w:cs="Times New Roman"/>
                <w:color w:val="000000"/>
                <w:sz w:val="24"/>
                <w:szCs w:val="24"/>
                <w:lang w:eastAsia="ru-RU"/>
              </w:rPr>
            </w:pPr>
            <w:r w:rsidRPr="003B4160">
              <w:rPr>
                <w:rFonts w:ascii="Times New Roman"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536" w:type="dxa"/>
            <w:tcBorders>
              <w:top w:val="single" w:sz="4" w:space="0" w:color="auto"/>
              <w:left w:val="single" w:sz="4" w:space="0" w:color="auto"/>
              <w:bottom w:val="single" w:sz="4" w:space="0" w:color="auto"/>
              <w:right w:val="single" w:sz="4" w:space="0" w:color="auto"/>
            </w:tcBorders>
          </w:tcPr>
          <w:p w:rsidR="006E67B2" w:rsidRPr="003B4160" w:rsidRDefault="006E67B2" w:rsidP="001D42AE">
            <w:pPr>
              <w:autoSpaceDE w:val="0"/>
              <w:autoSpaceDN w:val="0"/>
              <w:adjustRightInd w:val="0"/>
              <w:spacing w:after="0" w:line="240" w:lineRule="auto"/>
              <w:ind w:right="-97"/>
              <w:jc w:val="both"/>
              <w:rPr>
                <w:rFonts w:ascii="Times New Roman" w:eastAsia="Times New Roman" w:hAnsi="Times New Roman" w:cs="Times New Roman"/>
                <w:bCs/>
                <w:kern w:val="28"/>
                <w:sz w:val="24"/>
                <w:szCs w:val="24"/>
                <w:lang w:eastAsia="ru-RU"/>
              </w:rPr>
            </w:pPr>
            <w:r w:rsidRPr="003B4160">
              <w:rPr>
                <w:rFonts w:ascii="Times New Roman" w:eastAsia="Times New Roman" w:hAnsi="Times New Roman" w:cs="Times New Roman"/>
                <w:bCs/>
                <w:kern w:val="28"/>
                <w:sz w:val="24"/>
                <w:szCs w:val="24"/>
                <w:lang w:eastAsia="ru-RU"/>
              </w:rPr>
              <w:t>Указываются основания такого вывода</w:t>
            </w:r>
          </w:p>
        </w:tc>
      </w:tr>
    </w:tbl>
    <w:p w:rsidR="006E67B2" w:rsidRPr="003B4160" w:rsidRDefault="006E67B2" w:rsidP="001D42AE">
      <w:pPr>
        <w:widowControl w:val="0"/>
        <w:autoSpaceDE w:val="0"/>
        <w:autoSpaceDN w:val="0"/>
        <w:spacing w:after="0" w:line="240" w:lineRule="auto"/>
        <w:ind w:left="851" w:right="-284" w:firstLine="567"/>
        <w:jc w:val="both"/>
        <w:rPr>
          <w:rFonts w:ascii="Times New Roman" w:eastAsia="Times New Roman" w:hAnsi="Times New Roman" w:cs="Times New Roman"/>
          <w:sz w:val="24"/>
          <w:szCs w:val="24"/>
          <w:lang w:eastAsia="ru-RU"/>
        </w:rPr>
      </w:pPr>
    </w:p>
    <w:p w:rsidR="006E67B2" w:rsidRPr="003B4160" w:rsidRDefault="006E67B2" w:rsidP="001D42AE">
      <w:pPr>
        <w:spacing w:after="0" w:line="240" w:lineRule="auto"/>
        <w:ind w:left="851" w:right="-284" w:firstLine="709"/>
        <w:jc w:val="both"/>
        <w:rPr>
          <w:rFonts w:ascii="Times New Roman" w:hAnsi="Times New Roman" w:cs="Times New Roman"/>
          <w:bCs/>
          <w:sz w:val="24"/>
          <w:szCs w:val="24"/>
          <w:lang w:eastAsia="ru-RU"/>
        </w:rPr>
      </w:pPr>
      <w:r w:rsidRPr="003B4160">
        <w:rPr>
          <w:rFonts w:ascii="Times New Roman" w:hAnsi="Times New Roman" w:cs="Times New Roman"/>
          <w:bCs/>
          <w:sz w:val="24"/>
          <w:szCs w:val="24"/>
          <w:lang w:eastAsia="ru-RU"/>
        </w:rPr>
        <w:t>Вы вправе повторно обратиться в ОМСУ/Организацию с заявлением о предоставлении услуги после устранения указанных нарушений.</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hAnsi="Times New Roman" w:cs="Times New Roman"/>
          <w:bCs/>
          <w:sz w:val="24"/>
          <w:szCs w:val="24"/>
          <w:lang w:eastAsia="ru-RU"/>
        </w:rPr>
        <w:t>Данный отказ может быть обжалован в досудебном порядке путем направления жалобы в ОМСУ/Организацию, а также в судебном порядке.</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jc w:val="both"/>
        <w:rPr>
          <w:rFonts w:ascii="Times New Roman" w:eastAsia="Times New Roman" w:hAnsi="Times New Roman" w:cs="Times New Roman"/>
          <w:sz w:val="24"/>
          <w:szCs w:val="24"/>
          <w:lang w:eastAsia="ru-RU"/>
        </w:rPr>
      </w:pP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____________________________________  ___________    </w:t>
      </w:r>
      <w:r w:rsidR="00F0005E">
        <w:rPr>
          <w:rFonts w:ascii="Times New Roman" w:eastAsia="Times New Roman" w:hAnsi="Times New Roman" w:cs="Times New Roman"/>
          <w:sz w:val="24"/>
          <w:szCs w:val="24"/>
          <w:lang w:eastAsia="ru-RU"/>
        </w:rPr>
        <w:t xml:space="preserve">        _______________________</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(должность                                                         (подпись)                    (расшифровка подписи)</w:t>
      </w:r>
      <w:proofErr w:type="gramEnd"/>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сотрудника органа МСУ/</w:t>
      </w:r>
      <w:proofErr w:type="spellStart"/>
      <w:r w:rsidRPr="003B4160">
        <w:rPr>
          <w:rFonts w:ascii="Times New Roman" w:eastAsia="Times New Roman" w:hAnsi="Times New Roman" w:cs="Times New Roman"/>
          <w:sz w:val="24"/>
          <w:szCs w:val="24"/>
          <w:lang w:eastAsia="ru-RU"/>
        </w:rPr>
        <w:t>Организациии</w:t>
      </w:r>
      <w:proofErr w:type="spell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принявшего</w:t>
      </w:r>
      <w:proofErr w:type="gramEnd"/>
      <w:r w:rsidRPr="003B4160">
        <w:rPr>
          <w:rFonts w:ascii="Times New Roman" w:eastAsia="Times New Roman" w:hAnsi="Times New Roman" w:cs="Times New Roman"/>
          <w:sz w:val="24"/>
          <w:szCs w:val="24"/>
          <w:lang w:eastAsia="ru-RU"/>
        </w:rPr>
        <w:t xml:space="preserve"> решение)</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«__»  _______________ 20__ г.</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w:t>
      </w:r>
    </w:p>
    <w:p w:rsidR="006E67B2" w:rsidRPr="003B4160" w:rsidRDefault="006E67B2" w:rsidP="001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М.П.</w:t>
      </w: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Default="006E67B2" w:rsidP="001D42AE">
      <w:pPr>
        <w:spacing w:line="240" w:lineRule="auto"/>
        <w:ind w:left="851" w:right="-284"/>
        <w:rPr>
          <w:rFonts w:ascii="Times New Roman" w:hAnsi="Times New Roman" w:cs="Times New Roman"/>
          <w:sz w:val="24"/>
          <w:szCs w:val="24"/>
        </w:rPr>
      </w:pPr>
    </w:p>
    <w:p w:rsidR="002F1D1D" w:rsidRDefault="002F1D1D" w:rsidP="001D42AE">
      <w:pPr>
        <w:spacing w:line="240" w:lineRule="auto"/>
        <w:ind w:left="851" w:right="-284"/>
        <w:rPr>
          <w:rFonts w:ascii="Times New Roman" w:hAnsi="Times New Roman" w:cs="Times New Roman"/>
          <w:sz w:val="24"/>
          <w:szCs w:val="24"/>
        </w:rPr>
      </w:pPr>
    </w:p>
    <w:p w:rsidR="002F1D1D" w:rsidRDefault="002F1D1D" w:rsidP="001D42AE">
      <w:pPr>
        <w:spacing w:line="240" w:lineRule="auto"/>
        <w:ind w:right="-284"/>
        <w:rPr>
          <w:rFonts w:ascii="Times New Roman" w:hAnsi="Times New Roman" w:cs="Times New Roman"/>
          <w:sz w:val="24"/>
          <w:szCs w:val="24"/>
        </w:rPr>
      </w:pPr>
    </w:p>
    <w:p w:rsidR="00F0005E" w:rsidRDefault="00F0005E" w:rsidP="001D42AE">
      <w:pPr>
        <w:spacing w:line="240" w:lineRule="auto"/>
        <w:ind w:right="-284"/>
        <w:rPr>
          <w:rFonts w:ascii="Times New Roman" w:hAnsi="Times New Roman" w:cs="Times New Roman"/>
          <w:sz w:val="24"/>
          <w:szCs w:val="24"/>
        </w:rPr>
      </w:pPr>
    </w:p>
    <w:p w:rsidR="00F0005E" w:rsidRDefault="00F0005E" w:rsidP="001D42AE">
      <w:pPr>
        <w:spacing w:line="240" w:lineRule="auto"/>
        <w:ind w:right="-284"/>
        <w:rPr>
          <w:rFonts w:ascii="Times New Roman" w:hAnsi="Times New Roman" w:cs="Times New Roman"/>
          <w:sz w:val="24"/>
          <w:szCs w:val="24"/>
        </w:rPr>
      </w:pPr>
    </w:p>
    <w:p w:rsidR="001D42AE" w:rsidRPr="003B4160" w:rsidRDefault="001D42AE" w:rsidP="001D42AE">
      <w:pPr>
        <w:spacing w:line="240" w:lineRule="auto"/>
        <w:ind w:right="-284"/>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lastRenderedPageBreak/>
        <w:t xml:space="preserve">Приложение </w:t>
      </w:r>
      <w:r w:rsidR="00767A16" w:rsidRPr="003B4160">
        <w:rPr>
          <w:rFonts w:ascii="Times New Roman" w:hAnsi="Times New Roman" w:cs="Times New Roman"/>
          <w:sz w:val="24"/>
          <w:szCs w:val="24"/>
        </w:rPr>
        <w:t>4.1</w:t>
      </w:r>
    </w:p>
    <w:p w:rsidR="006E67B2" w:rsidRPr="003B4160" w:rsidRDefault="006E67B2" w:rsidP="001D42AE">
      <w:pPr>
        <w:tabs>
          <w:tab w:val="left" w:pos="6136"/>
        </w:tabs>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t>к административному регламенту</w:t>
      </w:r>
    </w:p>
    <w:p w:rsidR="006E67B2" w:rsidRPr="003B4160" w:rsidRDefault="006E67B2" w:rsidP="001D42AE">
      <w:pPr>
        <w:spacing w:line="240" w:lineRule="auto"/>
        <w:ind w:left="851" w:right="-284"/>
        <w:rPr>
          <w:rFonts w:ascii="Times New Roman" w:hAnsi="Times New Roman" w:cs="Times New Roman"/>
          <w:iCs/>
          <w:sz w:val="24"/>
          <w:szCs w:val="24"/>
        </w:rPr>
      </w:pPr>
    </w:p>
    <w:p w:rsidR="006E67B2" w:rsidRDefault="00F0005E" w:rsidP="001D42AE">
      <w:pPr>
        <w:pStyle w:val="3"/>
        <w:ind w:left="851" w:right="-284"/>
        <w:rPr>
          <w:b w:val="0"/>
          <w:sz w:val="24"/>
          <w:szCs w:val="24"/>
        </w:rPr>
      </w:pPr>
      <w:r>
        <w:rPr>
          <w:b w:val="0"/>
          <w:sz w:val="24"/>
          <w:szCs w:val="24"/>
        </w:rPr>
        <w:t xml:space="preserve"> (наименование ОМСУ)</w:t>
      </w:r>
    </w:p>
    <w:p w:rsidR="00F0005E" w:rsidRPr="00F0005E" w:rsidRDefault="00F0005E" w:rsidP="001D42AE">
      <w:pPr>
        <w:spacing w:line="240" w:lineRule="auto"/>
        <w:rPr>
          <w:lang w:eastAsia="ru-RU"/>
        </w:rPr>
      </w:pPr>
    </w:p>
    <w:p w:rsidR="006E67B2" w:rsidRPr="003B4160" w:rsidRDefault="006E67B2" w:rsidP="001D42AE">
      <w:pPr>
        <w:pStyle w:val="3"/>
        <w:ind w:left="851" w:right="-284"/>
        <w:rPr>
          <w:b w:val="0"/>
          <w:bCs w:val="0"/>
          <w:sz w:val="24"/>
          <w:szCs w:val="24"/>
          <w:lang/>
        </w:rPr>
      </w:pPr>
      <w:r w:rsidRPr="003B4160">
        <w:rPr>
          <w:b w:val="0"/>
          <w:bCs w:val="0"/>
          <w:sz w:val="24"/>
          <w:szCs w:val="24"/>
          <w:lang/>
        </w:rPr>
        <w:t>РАСПОРЯЖЕНИЕ/постановление</w:t>
      </w:r>
    </w:p>
    <w:p w:rsidR="006E67B2" w:rsidRPr="003B4160" w:rsidRDefault="006E67B2" w:rsidP="001D42AE">
      <w:pPr>
        <w:pStyle w:val="3"/>
        <w:ind w:left="851" w:right="-284"/>
        <w:rPr>
          <w:b w:val="0"/>
          <w:bCs w:val="0"/>
          <w:sz w:val="24"/>
          <w:szCs w:val="24"/>
          <w:lang/>
        </w:rPr>
      </w:pPr>
      <w:r w:rsidRPr="003B4160">
        <w:rPr>
          <w:b w:val="0"/>
          <w:bCs w:val="0"/>
          <w:sz w:val="24"/>
          <w:szCs w:val="24"/>
          <w:lang/>
        </w:rPr>
        <w:t xml:space="preserve">(форма определяется самостоятельно)  </w:t>
      </w:r>
    </w:p>
    <w:p w:rsidR="006E67B2" w:rsidRPr="003B4160" w:rsidRDefault="006E67B2" w:rsidP="001D42AE">
      <w:pPr>
        <w:pStyle w:val="3"/>
        <w:ind w:left="851" w:right="-284"/>
        <w:rPr>
          <w:b w:val="0"/>
          <w:bCs w:val="0"/>
          <w:sz w:val="24"/>
          <w:szCs w:val="24"/>
          <w:lang/>
        </w:rPr>
      </w:pPr>
    </w:p>
    <w:p w:rsidR="006E67B2" w:rsidRPr="00F0005E" w:rsidRDefault="006E67B2" w:rsidP="001D42AE">
      <w:pPr>
        <w:autoSpaceDE w:val="0"/>
        <w:autoSpaceDN w:val="0"/>
        <w:adjustRightInd w:val="0"/>
        <w:spacing w:after="0" w:line="240" w:lineRule="auto"/>
        <w:ind w:left="851" w:right="-284"/>
        <w:jc w:val="center"/>
        <w:rPr>
          <w:rFonts w:ascii="Times New Roman" w:hAnsi="Times New Roman" w:cs="Times New Roman"/>
          <w:bCs/>
          <w:sz w:val="24"/>
          <w:szCs w:val="24"/>
          <w:lang/>
        </w:rPr>
      </w:pPr>
      <w:r w:rsidRPr="003B4160">
        <w:rPr>
          <w:rFonts w:ascii="Times New Roman" w:hAnsi="Times New Roman" w:cs="Times New Roman"/>
          <w:bCs/>
          <w:sz w:val="24"/>
          <w:szCs w:val="24"/>
          <w:lang/>
        </w:rPr>
        <w:t xml:space="preserve">___________ (дата)                                                   </w:t>
      </w:r>
      <w:r w:rsidRPr="003B4160">
        <w:rPr>
          <w:rFonts w:ascii="Times New Roman" w:hAnsi="Times New Roman" w:cs="Times New Roman"/>
          <w:sz w:val="24"/>
          <w:szCs w:val="24"/>
          <w:lang/>
        </w:rPr>
        <w:t xml:space="preserve"> </w:t>
      </w:r>
      <w:r w:rsidRPr="003B4160">
        <w:rPr>
          <w:rFonts w:ascii="Times New Roman" w:hAnsi="Times New Roman" w:cs="Times New Roman"/>
          <w:bCs/>
          <w:sz w:val="24"/>
          <w:szCs w:val="24"/>
          <w:lang/>
        </w:rPr>
        <w:t xml:space="preserve">                                                                </w:t>
      </w:r>
      <w:r w:rsidRPr="003B4160">
        <w:rPr>
          <w:rFonts w:ascii="Times New Roman" w:hAnsi="Times New Roman" w:cs="Times New Roman"/>
          <w:sz w:val="24"/>
          <w:szCs w:val="24"/>
          <w:lang/>
        </w:rPr>
        <w:t xml:space="preserve"> №          </w:t>
      </w:r>
    </w:p>
    <w:p w:rsidR="006E67B2" w:rsidRPr="003B4160" w:rsidRDefault="006E67B2" w:rsidP="001D42AE">
      <w:pPr>
        <w:autoSpaceDE w:val="0"/>
        <w:autoSpaceDN w:val="0"/>
        <w:adjustRightInd w:val="0"/>
        <w:spacing w:after="0" w:line="240" w:lineRule="auto"/>
        <w:ind w:left="851" w:right="-284"/>
        <w:jc w:val="center"/>
        <w:rPr>
          <w:rFonts w:ascii="Times New Roman" w:eastAsia="Times New Roman" w:hAnsi="Times New Roman" w:cs="Times New Roman"/>
          <w:bCs/>
          <w:sz w:val="24"/>
          <w:szCs w:val="24"/>
          <w:lang w:eastAsia="ru-RU"/>
        </w:rPr>
      </w:pP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 xml:space="preserve">О признании гр. __________ и её (сына, дочери, </w:t>
      </w:r>
      <w:proofErr w:type="gramEnd"/>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супруга (-и) ______ гр. _________ </w:t>
      </w:r>
      <w:proofErr w:type="gramStart"/>
      <w:r w:rsidRPr="003B4160">
        <w:rPr>
          <w:rFonts w:ascii="Times New Roman" w:eastAsia="Times New Roman" w:hAnsi="Times New Roman" w:cs="Times New Roman"/>
          <w:sz w:val="24"/>
          <w:szCs w:val="24"/>
          <w:lang w:eastAsia="ru-RU"/>
        </w:rPr>
        <w:t>малоимущими</w:t>
      </w:r>
      <w:proofErr w:type="gram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нуждающимися</w:t>
      </w:r>
      <w:proofErr w:type="gramEnd"/>
      <w:r w:rsidRPr="003B4160">
        <w:rPr>
          <w:rFonts w:ascii="Times New Roman" w:eastAsia="Times New Roman" w:hAnsi="Times New Roman" w:cs="Times New Roman"/>
          <w:sz w:val="24"/>
          <w:szCs w:val="24"/>
          <w:lang w:eastAsia="ru-RU"/>
        </w:rPr>
        <w:t xml:space="preserve"> в жилых помещениях, предоставляемых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по договорам социального найма, и </w:t>
      </w:r>
      <w:proofErr w:type="gramStart"/>
      <w:r w:rsidRPr="003B4160">
        <w:rPr>
          <w:rFonts w:ascii="Times New Roman" w:eastAsia="Times New Roman" w:hAnsi="Times New Roman" w:cs="Times New Roman"/>
          <w:sz w:val="24"/>
          <w:szCs w:val="24"/>
          <w:lang w:eastAsia="ru-RU"/>
        </w:rPr>
        <w:t>принятии</w:t>
      </w:r>
      <w:proofErr w:type="gram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их на учет в качестве нуждающихся </w:t>
      </w:r>
      <w:proofErr w:type="gramStart"/>
      <w:r w:rsidRPr="003B4160">
        <w:rPr>
          <w:rFonts w:ascii="Times New Roman" w:eastAsia="Times New Roman" w:hAnsi="Times New Roman" w:cs="Times New Roman"/>
          <w:sz w:val="24"/>
          <w:szCs w:val="24"/>
          <w:lang w:eastAsia="ru-RU"/>
        </w:rPr>
        <w:t>в</w:t>
      </w:r>
      <w:proofErr w:type="gram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жилых </w:t>
      </w:r>
      <w:proofErr w:type="gramStart"/>
      <w:r w:rsidRPr="003B4160">
        <w:rPr>
          <w:rFonts w:ascii="Times New Roman" w:eastAsia="Times New Roman" w:hAnsi="Times New Roman" w:cs="Times New Roman"/>
          <w:sz w:val="24"/>
          <w:szCs w:val="24"/>
          <w:lang w:eastAsia="ru-RU"/>
        </w:rPr>
        <w:t>помещениях</w:t>
      </w:r>
      <w:proofErr w:type="gramEnd"/>
      <w:r w:rsidRPr="003B4160">
        <w:rPr>
          <w:rFonts w:ascii="Times New Roman" w:eastAsia="Times New Roman" w:hAnsi="Times New Roman" w:cs="Times New Roman"/>
          <w:sz w:val="24"/>
          <w:szCs w:val="24"/>
          <w:lang w:eastAsia="ru-RU"/>
        </w:rPr>
        <w:t xml:space="preserve">, предоставляемых </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eastAsia="Times New Roman" w:hAnsi="Times New Roman" w:cs="Times New Roman"/>
          <w:sz w:val="24"/>
          <w:szCs w:val="24"/>
          <w:lang w:eastAsia="ru-RU"/>
        </w:rPr>
        <w:t>по договорам социального найма</w:t>
      </w:r>
    </w:p>
    <w:p w:rsidR="006E67B2" w:rsidRPr="003B4160" w:rsidRDefault="006E67B2" w:rsidP="001D42AE">
      <w:pPr>
        <w:spacing w:after="0" w:line="240" w:lineRule="auto"/>
        <w:ind w:left="851" w:right="-284"/>
        <w:jc w:val="both"/>
        <w:rPr>
          <w:rFonts w:ascii="Times New Roman" w:eastAsia="Times New Roman" w:hAnsi="Times New Roman" w:cs="Times New Roman"/>
          <w:sz w:val="24"/>
          <w:szCs w:val="24"/>
          <w:lang w:eastAsia="ru-RU"/>
        </w:rPr>
      </w:pPr>
    </w:p>
    <w:p w:rsidR="006E67B2" w:rsidRPr="003B4160" w:rsidRDefault="006E67B2" w:rsidP="001D42AE">
      <w:pPr>
        <w:autoSpaceDE w:val="0"/>
        <w:autoSpaceDN w:val="0"/>
        <w:adjustRightInd w:val="0"/>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w:t>
      </w:r>
      <w:proofErr w:type="gramStart"/>
      <w:r w:rsidRPr="003B4160">
        <w:rPr>
          <w:rFonts w:ascii="Times New Roman" w:eastAsia="Times New Roman" w:hAnsi="Times New Roman" w:cs="Times New Roman"/>
          <w:sz w:val="24"/>
          <w:szCs w:val="24"/>
          <w:lang w:eastAsia="ru-RU"/>
        </w:rPr>
        <w:t xml:space="preserve">В соответствии с частью __ статьи 49, пунктом ___ части 1 статьи 51 и статьей 52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постановлением Правительства Ленинградской области  от </w:t>
      </w:r>
      <w:r w:rsidRPr="003B4160">
        <w:rPr>
          <w:rFonts w:ascii="Times New Roman" w:hAnsi="Times New Roman" w:cs="Times New Roman"/>
          <w:sz w:val="24"/>
          <w:szCs w:val="24"/>
          <w:lang w:eastAsia="ru-RU"/>
        </w:rPr>
        <w:t>25 января 2006 года № 4 «Об утверждении перечня</w:t>
      </w:r>
      <w:proofErr w:type="gramEnd"/>
      <w:r w:rsidRPr="003B4160">
        <w:rPr>
          <w:rFonts w:ascii="Times New Roman" w:hAnsi="Times New Roman" w:cs="Times New Roman"/>
          <w:sz w:val="24"/>
          <w:szCs w:val="24"/>
          <w:lang w:eastAsia="ru-RU"/>
        </w:rPr>
        <w:t xml:space="preserve"> </w:t>
      </w:r>
      <w:proofErr w:type="gramStart"/>
      <w:r w:rsidRPr="003B4160">
        <w:rPr>
          <w:rFonts w:ascii="Times New Roman" w:hAnsi="Times New Roman" w:cs="Times New Roman"/>
          <w:sz w:val="24"/>
          <w:szCs w:val="24"/>
          <w:lang w:eastAsia="ru-RU"/>
        </w:rPr>
        <w:t>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sidRPr="003B4160">
        <w:rPr>
          <w:rFonts w:ascii="Times New Roman" w:eastAsia="Times New Roman" w:hAnsi="Times New Roman" w:cs="Times New Roman"/>
          <w:sz w:val="24"/>
          <w:szCs w:val="24"/>
          <w:lang w:eastAsia="ru-RU"/>
        </w:rPr>
        <w:t>ешением Совета депутатов МО «________» от _______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w:t>
      </w:r>
      <w:proofErr w:type="gramEnd"/>
      <w:r w:rsidRPr="003B4160">
        <w:rPr>
          <w:rFonts w:ascii="Times New Roman" w:eastAsia="Times New Roman" w:hAnsi="Times New Roman" w:cs="Times New Roman"/>
          <w:sz w:val="24"/>
          <w:szCs w:val="24"/>
          <w:lang w:eastAsia="ru-RU"/>
        </w:rPr>
        <w:t xml:space="preserve"> найма жилых помещений муниципального жилищного фонда МО «______», на основании личного заявления гр. ___________ от ____г., руководствуясь Уставом МО «_________»:</w:t>
      </w:r>
    </w:p>
    <w:p w:rsidR="006E67B2" w:rsidRPr="003B4160" w:rsidRDefault="006E67B2" w:rsidP="001D42AE">
      <w:pPr>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firstLine="709"/>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1. Признать гр. _________________ и её</w:t>
      </w:r>
      <w:proofErr w:type="gramStart"/>
      <w:r w:rsidRPr="003B4160">
        <w:rPr>
          <w:rFonts w:ascii="Times New Roman" w:eastAsia="Times New Roman" w:hAnsi="Times New Roman" w:cs="Times New Roman"/>
          <w:sz w:val="24"/>
          <w:szCs w:val="24"/>
          <w:lang w:eastAsia="ru-RU"/>
        </w:rPr>
        <w:t xml:space="preserve"> (_______) </w:t>
      </w:r>
      <w:proofErr w:type="gramEnd"/>
      <w:r w:rsidRPr="003B4160">
        <w:rPr>
          <w:rFonts w:ascii="Times New Roman" w:eastAsia="Times New Roman" w:hAnsi="Times New Roman" w:cs="Times New Roman"/>
          <w:sz w:val="24"/>
          <w:szCs w:val="24"/>
          <w:lang w:eastAsia="ru-RU"/>
        </w:rPr>
        <w:t>гр. ________________ малоимущими для постановки на учет в качестве нуждающейся в жилых помещениях, предоставляемых по договорам социального найма.</w:t>
      </w:r>
    </w:p>
    <w:p w:rsidR="006E67B2" w:rsidRPr="003B4160" w:rsidRDefault="006E67B2" w:rsidP="001D42AE">
      <w:pPr>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2. </w:t>
      </w:r>
      <w:proofErr w:type="gramStart"/>
      <w:r w:rsidRPr="003B4160">
        <w:rPr>
          <w:rFonts w:ascii="Times New Roman" w:eastAsia="Times New Roman" w:hAnsi="Times New Roman" w:cs="Times New Roman"/>
          <w:sz w:val="24"/>
          <w:szCs w:val="24"/>
          <w:lang w:eastAsia="ru-RU"/>
        </w:rPr>
        <w:t>Признать гр. ____________________ и её сына гр. _______________, зарегистрированных  в жилом помещении, расположенном по адресу: ______________________,  нуждающимися в жилых помещениях, предоставляемых по договорам социального найма.</w:t>
      </w:r>
      <w:proofErr w:type="gramEnd"/>
    </w:p>
    <w:p w:rsidR="006E67B2" w:rsidRPr="003B4160" w:rsidRDefault="006E67B2" w:rsidP="001D42AE">
      <w:pPr>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3. Принять  гр. ________________ на учет в качестве нуждающейся в жилых помещениях, предоставляемых по договорам социального найма, составом семьи два человека:</w:t>
      </w:r>
    </w:p>
    <w:p w:rsidR="006E67B2" w:rsidRPr="003B4160" w:rsidRDefault="006E67B2" w:rsidP="001D42AE">
      <w:pPr>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_______________, ______________ года рождения.</w:t>
      </w:r>
    </w:p>
    <w:p w:rsidR="006E67B2" w:rsidRPr="003B4160" w:rsidRDefault="006E67B2" w:rsidP="001D42AE">
      <w:pPr>
        <w:spacing w:after="0" w:line="240" w:lineRule="auto"/>
        <w:ind w:left="851" w:right="-284"/>
        <w:jc w:val="both"/>
        <w:rPr>
          <w:rFonts w:ascii="Times New Roman" w:eastAsia="Times New Roman" w:hAnsi="Times New Roman" w:cs="Times New Roman"/>
          <w:b/>
          <w:sz w:val="24"/>
          <w:szCs w:val="24"/>
          <w:lang w:eastAsia="ru-RU"/>
        </w:rPr>
      </w:pPr>
    </w:p>
    <w:p w:rsidR="001D42AE"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Глава администрации </w:t>
      </w:r>
      <w:r w:rsidR="00F0005E">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eastAsia="ru-RU"/>
        </w:rPr>
        <w:t>МО</w:t>
      </w:r>
      <w:r w:rsidR="00F0005E">
        <w:rPr>
          <w:rFonts w:ascii="Times New Roman" w:eastAsia="Times New Roman" w:hAnsi="Times New Roman" w:cs="Times New Roman"/>
          <w:sz w:val="24"/>
          <w:szCs w:val="24"/>
          <w:lang w:eastAsia="ru-RU"/>
        </w:rPr>
        <w:t xml:space="preserve">   </w:t>
      </w:r>
      <w:r w:rsidRPr="003B4160">
        <w:rPr>
          <w:rFonts w:ascii="Times New Roman" w:eastAsia="Times New Roman" w:hAnsi="Times New Roman" w:cs="Times New Roman"/>
          <w:sz w:val="24"/>
          <w:szCs w:val="24"/>
          <w:lang w:eastAsia="ru-RU"/>
        </w:rPr>
        <w:t xml:space="preserve"> </w:t>
      </w:r>
      <w:r w:rsidR="00F0005E">
        <w:rPr>
          <w:rFonts w:ascii="Times New Roman" w:eastAsia="Times New Roman" w:hAnsi="Times New Roman" w:cs="Times New Roman"/>
          <w:sz w:val="24"/>
          <w:szCs w:val="24"/>
          <w:lang w:eastAsia="ru-RU"/>
        </w:rPr>
        <w:t xml:space="preserve"> _________</w:t>
      </w:r>
      <w:r w:rsidRPr="003B4160">
        <w:rPr>
          <w:rFonts w:ascii="Times New Roman" w:eastAsia="Times New Roman" w:hAnsi="Times New Roman" w:cs="Times New Roman"/>
          <w:sz w:val="24"/>
          <w:szCs w:val="24"/>
          <w:lang w:eastAsia="ru-RU"/>
        </w:rPr>
        <w:t xml:space="preserve">                                                                </w:t>
      </w:r>
    </w:p>
    <w:p w:rsidR="006E67B2" w:rsidRPr="00F0005E"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lastRenderedPageBreak/>
        <w:t>Приложение 4.2</w:t>
      </w:r>
    </w:p>
    <w:p w:rsidR="006E67B2" w:rsidRPr="003B4160" w:rsidRDefault="006E67B2" w:rsidP="001D42AE">
      <w:pPr>
        <w:tabs>
          <w:tab w:val="left" w:pos="6136"/>
        </w:tabs>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t>к административному регламенту</w:t>
      </w: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pStyle w:val="3"/>
        <w:ind w:left="851" w:right="-284"/>
        <w:rPr>
          <w:b w:val="0"/>
          <w:sz w:val="24"/>
          <w:szCs w:val="24"/>
        </w:rPr>
      </w:pPr>
      <w:r w:rsidRPr="003B4160">
        <w:rPr>
          <w:b w:val="0"/>
          <w:sz w:val="24"/>
          <w:szCs w:val="24"/>
        </w:rPr>
        <w:t>(наименование ОМСУ)</w:t>
      </w:r>
    </w:p>
    <w:p w:rsidR="006E67B2" w:rsidRPr="003B4160" w:rsidRDefault="006E67B2" w:rsidP="001D42AE">
      <w:pPr>
        <w:spacing w:line="240" w:lineRule="auto"/>
        <w:ind w:right="-284"/>
        <w:rPr>
          <w:rFonts w:ascii="Times New Roman" w:hAnsi="Times New Roman" w:cs="Times New Roman"/>
          <w:sz w:val="24"/>
          <w:szCs w:val="24"/>
        </w:rPr>
      </w:pPr>
    </w:p>
    <w:p w:rsidR="006E67B2" w:rsidRPr="003B4160" w:rsidRDefault="006E67B2" w:rsidP="001D42AE">
      <w:pPr>
        <w:pStyle w:val="3"/>
        <w:ind w:left="851" w:right="-284"/>
        <w:rPr>
          <w:b w:val="0"/>
          <w:bCs w:val="0"/>
          <w:sz w:val="24"/>
          <w:szCs w:val="24"/>
          <w:lang/>
        </w:rPr>
      </w:pPr>
      <w:r w:rsidRPr="003B4160">
        <w:rPr>
          <w:b w:val="0"/>
          <w:bCs w:val="0"/>
          <w:sz w:val="24"/>
          <w:szCs w:val="24"/>
          <w:lang/>
        </w:rPr>
        <w:t>РАСПОРЯЖЕНИЕ/постановление</w:t>
      </w:r>
    </w:p>
    <w:p w:rsidR="006E67B2" w:rsidRPr="003B4160" w:rsidRDefault="006E67B2" w:rsidP="001D42AE">
      <w:pPr>
        <w:pStyle w:val="3"/>
        <w:ind w:left="851" w:right="-284"/>
        <w:rPr>
          <w:b w:val="0"/>
          <w:bCs w:val="0"/>
          <w:sz w:val="24"/>
          <w:szCs w:val="24"/>
          <w:lang/>
        </w:rPr>
      </w:pPr>
      <w:r w:rsidRPr="003B4160">
        <w:rPr>
          <w:b w:val="0"/>
          <w:bCs w:val="0"/>
          <w:sz w:val="24"/>
          <w:szCs w:val="24"/>
          <w:lang/>
        </w:rPr>
        <w:t xml:space="preserve">(форма определяется самостоятельно)  </w:t>
      </w:r>
    </w:p>
    <w:p w:rsidR="006E67B2" w:rsidRPr="003B4160" w:rsidRDefault="006E67B2" w:rsidP="001D42AE">
      <w:pPr>
        <w:pStyle w:val="3"/>
        <w:ind w:left="851" w:right="-284"/>
        <w:rPr>
          <w:b w:val="0"/>
          <w:bCs w:val="0"/>
          <w:sz w:val="24"/>
          <w:szCs w:val="24"/>
          <w:lang/>
        </w:rPr>
      </w:pPr>
      <w:r w:rsidRPr="003B4160">
        <w:rPr>
          <w:b w:val="0"/>
          <w:bCs w:val="0"/>
          <w:sz w:val="24"/>
          <w:szCs w:val="24"/>
          <w:lang/>
        </w:rPr>
        <w:t xml:space="preserve">  </w:t>
      </w:r>
    </w:p>
    <w:p w:rsidR="006E67B2" w:rsidRPr="003B4160" w:rsidRDefault="006E67B2" w:rsidP="001D42AE">
      <w:pPr>
        <w:pStyle w:val="3"/>
        <w:ind w:left="851" w:right="-284"/>
        <w:rPr>
          <w:b w:val="0"/>
          <w:bCs w:val="0"/>
          <w:sz w:val="24"/>
          <w:szCs w:val="24"/>
          <w:lang/>
        </w:rPr>
      </w:pPr>
    </w:p>
    <w:p w:rsidR="006E67B2" w:rsidRPr="003B4160" w:rsidRDefault="006E67B2" w:rsidP="001D42AE">
      <w:pPr>
        <w:autoSpaceDE w:val="0"/>
        <w:autoSpaceDN w:val="0"/>
        <w:adjustRightInd w:val="0"/>
        <w:spacing w:after="0" w:line="240" w:lineRule="auto"/>
        <w:ind w:left="851" w:right="-284"/>
        <w:jc w:val="center"/>
        <w:rPr>
          <w:rFonts w:ascii="Times New Roman" w:hAnsi="Times New Roman" w:cs="Times New Roman"/>
          <w:bCs/>
          <w:sz w:val="24"/>
          <w:szCs w:val="24"/>
          <w:lang/>
        </w:rPr>
      </w:pPr>
      <w:r w:rsidRPr="003B4160">
        <w:rPr>
          <w:rFonts w:ascii="Times New Roman" w:hAnsi="Times New Roman" w:cs="Times New Roman"/>
          <w:bCs/>
          <w:sz w:val="24"/>
          <w:szCs w:val="24"/>
          <w:lang/>
        </w:rPr>
        <w:t xml:space="preserve">___________ (дата)                                                   </w:t>
      </w:r>
      <w:r w:rsidRPr="003B4160">
        <w:rPr>
          <w:rFonts w:ascii="Times New Roman" w:hAnsi="Times New Roman" w:cs="Times New Roman"/>
          <w:sz w:val="24"/>
          <w:szCs w:val="24"/>
          <w:lang/>
        </w:rPr>
        <w:t xml:space="preserve"> </w:t>
      </w:r>
      <w:r w:rsidRPr="003B4160">
        <w:rPr>
          <w:rFonts w:ascii="Times New Roman" w:hAnsi="Times New Roman" w:cs="Times New Roman"/>
          <w:bCs/>
          <w:sz w:val="24"/>
          <w:szCs w:val="24"/>
          <w:lang/>
        </w:rPr>
        <w:t xml:space="preserve">                                                                </w:t>
      </w:r>
      <w:r w:rsidRPr="003B4160">
        <w:rPr>
          <w:rFonts w:ascii="Times New Roman" w:hAnsi="Times New Roman" w:cs="Times New Roman"/>
          <w:sz w:val="24"/>
          <w:szCs w:val="24"/>
          <w:lang/>
        </w:rPr>
        <w:t xml:space="preserve"> №          </w:t>
      </w:r>
    </w:p>
    <w:p w:rsidR="006E67B2" w:rsidRPr="003B4160" w:rsidRDefault="006E67B2" w:rsidP="001D42AE">
      <w:pPr>
        <w:autoSpaceDE w:val="0"/>
        <w:autoSpaceDN w:val="0"/>
        <w:adjustRightInd w:val="0"/>
        <w:spacing w:after="0" w:line="240" w:lineRule="auto"/>
        <w:ind w:left="851" w:right="-284"/>
        <w:jc w:val="center"/>
        <w:rPr>
          <w:rFonts w:ascii="Times New Roman" w:eastAsia="Times New Roman" w:hAnsi="Times New Roman" w:cs="Times New Roman"/>
          <w:bCs/>
          <w:sz w:val="24"/>
          <w:szCs w:val="24"/>
          <w:lang w:eastAsia="ru-RU"/>
        </w:rPr>
      </w:pPr>
    </w:p>
    <w:p w:rsidR="006E67B2" w:rsidRPr="003B4160" w:rsidRDefault="006E67B2" w:rsidP="001D42AE">
      <w:pPr>
        <w:autoSpaceDE w:val="0"/>
        <w:autoSpaceDN w:val="0"/>
        <w:adjustRightInd w:val="0"/>
        <w:spacing w:after="0" w:line="240" w:lineRule="auto"/>
        <w:ind w:left="851" w:right="-284"/>
        <w:jc w:val="center"/>
        <w:rPr>
          <w:rFonts w:ascii="Times New Roman" w:eastAsia="Times New Roman" w:hAnsi="Times New Roman" w:cs="Times New Roman"/>
          <w:bCs/>
          <w:sz w:val="24"/>
          <w:szCs w:val="24"/>
          <w:lang w:eastAsia="ru-RU"/>
        </w:rPr>
      </w:pP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 xml:space="preserve">Об отказе в признании гр. __________ и её (сына, дочери, </w:t>
      </w:r>
      <w:proofErr w:type="gramEnd"/>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супруга (-и) ______ гр. _________ </w:t>
      </w:r>
      <w:proofErr w:type="gramStart"/>
      <w:r w:rsidRPr="003B4160">
        <w:rPr>
          <w:rFonts w:ascii="Times New Roman" w:eastAsia="Times New Roman" w:hAnsi="Times New Roman" w:cs="Times New Roman"/>
          <w:sz w:val="24"/>
          <w:szCs w:val="24"/>
          <w:lang w:eastAsia="ru-RU"/>
        </w:rPr>
        <w:t>малоимущими</w:t>
      </w:r>
      <w:proofErr w:type="gram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proofErr w:type="gramStart"/>
      <w:r w:rsidRPr="003B4160">
        <w:rPr>
          <w:rFonts w:ascii="Times New Roman" w:eastAsia="Times New Roman" w:hAnsi="Times New Roman" w:cs="Times New Roman"/>
          <w:sz w:val="24"/>
          <w:szCs w:val="24"/>
          <w:lang w:eastAsia="ru-RU"/>
        </w:rPr>
        <w:t>нуждающимися</w:t>
      </w:r>
      <w:proofErr w:type="gramEnd"/>
      <w:r w:rsidRPr="003B4160">
        <w:rPr>
          <w:rFonts w:ascii="Times New Roman" w:eastAsia="Times New Roman" w:hAnsi="Times New Roman" w:cs="Times New Roman"/>
          <w:sz w:val="24"/>
          <w:szCs w:val="24"/>
          <w:lang w:eastAsia="ru-RU"/>
        </w:rPr>
        <w:t xml:space="preserve"> в жилых помещениях, предоставляемых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по договорам социального найма, </w:t>
      </w:r>
      <w:proofErr w:type="gramStart"/>
      <w:r w:rsidRPr="003B4160">
        <w:rPr>
          <w:rFonts w:ascii="Times New Roman" w:eastAsia="Times New Roman" w:hAnsi="Times New Roman" w:cs="Times New Roman"/>
          <w:sz w:val="24"/>
          <w:szCs w:val="24"/>
          <w:lang w:eastAsia="ru-RU"/>
        </w:rPr>
        <w:t>принятии</w:t>
      </w:r>
      <w:proofErr w:type="gram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их на учет в качестве нуждающихся </w:t>
      </w:r>
      <w:proofErr w:type="gramStart"/>
      <w:r w:rsidRPr="003B4160">
        <w:rPr>
          <w:rFonts w:ascii="Times New Roman" w:eastAsia="Times New Roman" w:hAnsi="Times New Roman" w:cs="Times New Roman"/>
          <w:sz w:val="24"/>
          <w:szCs w:val="24"/>
          <w:lang w:eastAsia="ru-RU"/>
        </w:rPr>
        <w:t>в</w:t>
      </w:r>
      <w:proofErr w:type="gramEnd"/>
      <w:r w:rsidRPr="003B4160">
        <w:rPr>
          <w:rFonts w:ascii="Times New Roman" w:eastAsia="Times New Roman" w:hAnsi="Times New Roman" w:cs="Times New Roman"/>
          <w:sz w:val="24"/>
          <w:szCs w:val="24"/>
          <w:lang w:eastAsia="ru-RU"/>
        </w:rPr>
        <w:t xml:space="preserve"> </w:t>
      </w: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жилых </w:t>
      </w:r>
      <w:proofErr w:type="gramStart"/>
      <w:r w:rsidRPr="003B4160">
        <w:rPr>
          <w:rFonts w:ascii="Times New Roman" w:eastAsia="Times New Roman" w:hAnsi="Times New Roman" w:cs="Times New Roman"/>
          <w:sz w:val="24"/>
          <w:szCs w:val="24"/>
          <w:lang w:eastAsia="ru-RU"/>
        </w:rPr>
        <w:t>помещениях</w:t>
      </w:r>
      <w:proofErr w:type="gramEnd"/>
      <w:r w:rsidRPr="003B4160">
        <w:rPr>
          <w:rFonts w:ascii="Times New Roman" w:eastAsia="Times New Roman" w:hAnsi="Times New Roman" w:cs="Times New Roman"/>
          <w:sz w:val="24"/>
          <w:szCs w:val="24"/>
          <w:lang w:eastAsia="ru-RU"/>
        </w:rPr>
        <w:t xml:space="preserve">, предоставляемых </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eastAsia="Times New Roman" w:hAnsi="Times New Roman" w:cs="Times New Roman"/>
          <w:sz w:val="24"/>
          <w:szCs w:val="24"/>
          <w:lang w:eastAsia="ru-RU"/>
        </w:rPr>
        <w:t>по договорам социального найма</w:t>
      </w:r>
    </w:p>
    <w:p w:rsidR="006E67B2" w:rsidRPr="003B4160" w:rsidRDefault="006E67B2" w:rsidP="001D42AE">
      <w:pPr>
        <w:spacing w:after="0" w:line="240" w:lineRule="auto"/>
        <w:ind w:left="851" w:right="-284"/>
        <w:jc w:val="center"/>
        <w:rPr>
          <w:rFonts w:ascii="Times New Roman" w:eastAsia="Times New Roman" w:hAnsi="Times New Roman" w:cs="Times New Roman"/>
          <w:b/>
          <w:sz w:val="24"/>
          <w:szCs w:val="24"/>
          <w:lang w:eastAsia="ru-RU"/>
        </w:rPr>
      </w:pPr>
    </w:p>
    <w:p w:rsidR="006E67B2" w:rsidRPr="003B4160" w:rsidRDefault="006E67B2" w:rsidP="001D42AE">
      <w:pPr>
        <w:spacing w:after="0" w:line="240" w:lineRule="auto"/>
        <w:ind w:left="851" w:right="-284"/>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       </w:t>
      </w:r>
      <w:proofErr w:type="gramStart"/>
      <w:r w:rsidRPr="003B4160">
        <w:rPr>
          <w:rFonts w:ascii="Times New Roman" w:eastAsia="Times New Roman" w:hAnsi="Times New Roman" w:cs="Times New Roman"/>
          <w:sz w:val="24"/>
          <w:szCs w:val="24"/>
          <w:lang w:eastAsia="ru-RU"/>
        </w:rPr>
        <w:t>В соответствии со статьей 54 Жилищного кодекса Российской Федерации, областным законо</w:t>
      </w:r>
      <w:r w:rsidR="00344F5D">
        <w:rPr>
          <w:rFonts w:ascii="Times New Roman" w:eastAsia="Times New Roman" w:hAnsi="Times New Roman" w:cs="Times New Roman"/>
          <w:sz w:val="24"/>
          <w:szCs w:val="24"/>
          <w:lang w:eastAsia="ru-RU"/>
        </w:rPr>
        <w:t>м от 26 октября 2005 года</w:t>
      </w:r>
      <w:r w:rsidRPr="003B4160">
        <w:rPr>
          <w:rFonts w:ascii="Times New Roman" w:eastAsia="Times New Roman" w:hAnsi="Times New Roman" w:cs="Times New Roman"/>
          <w:sz w:val="24"/>
          <w:szCs w:val="24"/>
          <w:lang w:eastAsia="ru-RU"/>
        </w:rPr>
        <w:t xml:space="preserve">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постановлением Правительства Ленинградской области  от </w:t>
      </w:r>
      <w:r w:rsidRPr="003B4160">
        <w:rPr>
          <w:rFonts w:ascii="Times New Roman" w:hAnsi="Times New Roman" w:cs="Times New Roman"/>
          <w:sz w:val="24"/>
          <w:szCs w:val="24"/>
          <w:lang w:eastAsia="ru-RU"/>
        </w:rPr>
        <w:t>25 января 2006 года № 4 «Об утверждении перечня и форм документов по осуществлению учета граждан в качестве</w:t>
      </w:r>
      <w:proofErr w:type="gramEnd"/>
      <w:r w:rsidRPr="003B4160">
        <w:rPr>
          <w:rFonts w:ascii="Times New Roman" w:hAnsi="Times New Roman" w:cs="Times New Roman"/>
          <w:sz w:val="24"/>
          <w:szCs w:val="24"/>
          <w:lang w:eastAsia="ru-RU"/>
        </w:rPr>
        <w:t xml:space="preserve"> </w:t>
      </w:r>
      <w:proofErr w:type="gramStart"/>
      <w:r w:rsidRPr="003B4160">
        <w:rPr>
          <w:rFonts w:ascii="Times New Roman" w:hAnsi="Times New Roman" w:cs="Times New Roman"/>
          <w:sz w:val="24"/>
          <w:szCs w:val="24"/>
          <w:lang w:eastAsia="ru-RU"/>
        </w:rPr>
        <w:t>нуждающихся в жилых помещениях, предоставляемых по договорам социального найма, в Ленинградской области», р</w:t>
      </w:r>
      <w:r w:rsidRPr="003B4160">
        <w:rPr>
          <w:rFonts w:ascii="Times New Roman" w:eastAsia="Times New Roman" w:hAnsi="Times New Roman" w:cs="Times New Roman"/>
          <w:sz w:val="24"/>
          <w:szCs w:val="24"/>
          <w:lang w:eastAsia="ru-RU"/>
        </w:rPr>
        <w:t>ешениями Совета депутатов МО «________» от _______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 от _____ г</w:t>
      </w:r>
      <w:proofErr w:type="gramEnd"/>
      <w:r w:rsidRPr="003B4160">
        <w:rPr>
          <w:rFonts w:ascii="Times New Roman" w:eastAsia="Times New Roman" w:hAnsi="Times New Roman" w:cs="Times New Roman"/>
          <w:sz w:val="24"/>
          <w:szCs w:val="24"/>
          <w:lang w:eastAsia="ru-RU"/>
        </w:rPr>
        <w:t xml:space="preserve">. №____ «О нормах учета и предоставления жилого помещения по договору социального найма муниципального жилищного фонда», рассмотрев заявление ________________ от ___________г. и представленные __ документы, а также документы, полученные в порядке  </w:t>
      </w:r>
      <w:r w:rsidRPr="003B4160">
        <w:rPr>
          <w:rFonts w:ascii="Times New Roman" w:hAnsi="Times New Roman" w:cs="Times New Roman"/>
          <w:bCs/>
          <w:sz w:val="24"/>
          <w:szCs w:val="24"/>
        </w:rPr>
        <w:t xml:space="preserve">межведомственного информационного взаимодействия, </w:t>
      </w:r>
      <w:r w:rsidRPr="003B4160">
        <w:rPr>
          <w:rFonts w:ascii="Times New Roman" w:eastAsia="Times New Roman" w:hAnsi="Times New Roman" w:cs="Times New Roman"/>
          <w:sz w:val="24"/>
          <w:szCs w:val="24"/>
          <w:lang w:eastAsia="ru-RU"/>
        </w:rPr>
        <w:t>учитывая, что гр. _____________ _________________________________ (указывается  основание отказа), руководствуясь Уставом МО «_______»:</w:t>
      </w:r>
    </w:p>
    <w:p w:rsidR="006E67B2" w:rsidRPr="003B4160" w:rsidRDefault="006E67B2" w:rsidP="001D42AE">
      <w:pPr>
        <w:spacing w:after="0" w:line="240" w:lineRule="auto"/>
        <w:ind w:left="851" w:right="-284" w:firstLine="567"/>
        <w:jc w:val="both"/>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отказать в принятии на учет в качестве нуждающегося в жилых помещениях, предоставляемых по договорам социального найма,  гр. _____</w:t>
      </w:r>
      <w:r w:rsidR="003500CC">
        <w:rPr>
          <w:rFonts w:ascii="Times New Roman" w:eastAsia="Times New Roman" w:hAnsi="Times New Roman" w:cs="Times New Roman"/>
          <w:sz w:val="24"/>
          <w:szCs w:val="24"/>
          <w:lang w:eastAsia="ru-RU"/>
        </w:rPr>
        <w:t>____________, составом семьи __</w:t>
      </w:r>
      <w:r w:rsidRPr="003B4160">
        <w:rPr>
          <w:rFonts w:ascii="Times New Roman" w:eastAsia="Times New Roman" w:hAnsi="Times New Roman" w:cs="Times New Roman"/>
          <w:sz w:val="24"/>
          <w:szCs w:val="24"/>
          <w:lang w:eastAsia="ru-RU"/>
        </w:rPr>
        <w:t xml:space="preserve"> человека: _______________, ______________ года рождения, зарегистрированных в ____________________ вид жилого помещения, общей площадью </w:t>
      </w:r>
      <w:proofErr w:type="spellStart"/>
      <w:r w:rsidRPr="003B4160">
        <w:rPr>
          <w:rFonts w:ascii="Times New Roman" w:eastAsia="Times New Roman" w:hAnsi="Times New Roman" w:cs="Times New Roman"/>
          <w:sz w:val="24"/>
          <w:szCs w:val="24"/>
          <w:lang w:eastAsia="ru-RU"/>
        </w:rPr>
        <w:t>_____кв</w:t>
      </w:r>
      <w:proofErr w:type="gramStart"/>
      <w:r w:rsidRPr="003B4160">
        <w:rPr>
          <w:rFonts w:ascii="Times New Roman" w:eastAsia="Times New Roman" w:hAnsi="Times New Roman" w:cs="Times New Roman"/>
          <w:sz w:val="24"/>
          <w:szCs w:val="24"/>
          <w:lang w:eastAsia="ru-RU"/>
        </w:rPr>
        <w:t>.м</w:t>
      </w:r>
      <w:proofErr w:type="spellEnd"/>
      <w:proofErr w:type="gramEnd"/>
      <w:r w:rsidRPr="003B4160">
        <w:rPr>
          <w:rFonts w:ascii="Times New Roman" w:eastAsia="Times New Roman" w:hAnsi="Times New Roman" w:cs="Times New Roman"/>
          <w:sz w:val="24"/>
          <w:szCs w:val="24"/>
          <w:lang w:eastAsia="ru-RU"/>
        </w:rPr>
        <w:t>, расположенной по адресу: г.________.</w:t>
      </w:r>
    </w:p>
    <w:p w:rsidR="006E67B2" w:rsidRPr="003B4160" w:rsidRDefault="006E67B2" w:rsidP="001D42AE">
      <w:pPr>
        <w:spacing w:after="0" w:line="240" w:lineRule="auto"/>
        <w:ind w:left="851" w:right="-284"/>
        <w:jc w:val="both"/>
        <w:rPr>
          <w:rFonts w:ascii="Times New Roman" w:eastAsia="Times New Roman" w:hAnsi="Times New Roman" w:cs="Times New Roman"/>
          <w:b/>
          <w:sz w:val="24"/>
          <w:szCs w:val="24"/>
          <w:lang w:eastAsia="ru-RU"/>
        </w:rPr>
      </w:pPr>
    </w:p>
    <w:p w:rsidR="006E67B2" w:rsidRPr="003B4160"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Глава администрации </w:t>
      </w:r>
    </w:p>
    <w:p w:rsidR="006E67B2" w:rsidRPr="00F0005E" w:rsidRDefault="006E67B2" w:rsidP="001D42AE">
      <w:pPr>
        <w:spacing w:after="0" w:line="240" w:lineRule="auto"/>
        <w:ind w:left="851" w:right="-284"/>
        <w:rPr>
          <w:rFonts w:ascii="Times New Roman" w:eastAsia="Times New Roman" w:hAnsi="Times New Roman" w:cs="Times New Roman"/>
          <w:sz w:val="24"/>
          <w:szCs w:val="24"/>
          <w:lang w:eastAsia="ru-RU"/>
        </w:rPr>
      </w:pPr>
      <w:r w:rsidRPr="003B4160">
        <w:rPr>
          <w:rFonts w:ascii="Times New Roman" w:eastAsia="Times New Roman" w:hAnsi="Times New Roman" w:cs="Times New Roman"/>
          <w:sz w:val="24"/>
          <w:szCs w:val="24"/>
          <w:lang w:eastAsia="ru-RU"/>
        </w:rPr>
        <w:t xml:space="preserve">МО «_________»                                                                                   </w:t>
      </w:r>
    </w:p>
    <w:p w:rsidR="001D42AE" w:rsidRDefault="001D42AE"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lastRenderedPageBreak/>
        <w:t>Приложение 5</w:t>
      </w:r>
    </w:p>
    <w:p w:rsidR="006E67B2" w:rsidRPr="003B4160" w:rsidRDefault="006E67B2" w:rsidP="001D42AE">
      <w:pPr>
        <w:tabs>
          <w:tab w:val="left" w:pos="6136"/>
        </w:tabs>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t>к административному регламенту</w:t>
      </w:r>
    </w:p>
    <w:p w:rsidR="006E67B2" w:rsidRPr="003B4160" w:rsidRDefault="006E67B2" w:rsidP="001D42AE">
      <w:pPr>
        <w:spacing w:line="240" w:lineRule="auto"/>
        <w:ind w:left="851" w:right="-284"/>
        <w:jc w:val="center"/>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Угловой штамп ОМСУ</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______________________________</w:t>
      </w:r>
    </w:p>
    <w:p w:rsidR="006E67B2" w:rsidRPr="003B4160" w:rsidRDefault="006E67B2" w:rsidP="001D42AE">
      <w:pPr>
        <w:spacing w:after="0" w:line="240" w:lineRule="auto"/>
        <w:ind w:left="851" w:right="-284"/>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(И</w:t>
      </w:r>
      <w:proofErr w:type="gramStart"/>
      <w:r w:rsidRPr="003B4160">
        <w:rPr>
          <w:rFonts w:ascii="Times New Roman" w:hAnsi="Times New Roman" w:cs="Times New Roman"/>
          <w:sz w:val="24"/>
          <w:szCs w:val="24"/>
          <w:vertAlign w:val="superscript"/>
        </w:rPr>
        <w:t xml:space="preserve"> .</w:t>
      </w:r>
      <w:proofErr w:type="gramEnd"/>
      <w:r w:rsidRPr="003B4160">
        <w:rPr>
          <w:rFonts w:ascii="Times New Roman" w:hAnsi="Times New Roman" w:cs="Times New Roman"/>
          <w:sz w:val="24"/>
          <w:szCs w:val="24"/>
          <w:vertAlign w:val="superscript"/>
        </w:rPr>
        <w:t>Ф.О. заявителя)</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 xml:space="preserve">_________________________ </w:t>
      </w:r>
    </w:p>
    <w:p w:rsidR="006E67B2" w:rsidRPr="003B4160" w:rsidRDefault="006E67B2" w:rsidP="001D42AE">
      <w:pPr>
        <w:spacing w:after="0" w:line="240" w:lineRule="auto"/>
        <w:ind w:left="851" w:right="-284"/>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(адрес, индекс  заявителя) </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pStyle w:val="ConsPlusTitle"/>
        <w:ind w:left="851" w:right="-284"/>
        <w:jc w:val="right"/>
        <w:rPr>
          <w:b w:val="0"/>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tabs>
          <w:tab w:val="left" w:pos="1395"/>
        </w:tabs>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rPr>
        <w:t>УВЕДОМЛЕНИЕ</w:t>
      </w:r>
    </w:p>
    <w:p w:rsidR="006E67B2" w:rsidRPr="003B4160" w:rsidRDefault="006E67B2" w:rsidP="001D42AE">
      <w:pPr>
        <w:pStyle w:val="af5"/>
        <w:spacing w:after="0"/>
        <w:ind w:left="851" w:right="-284"/>
        <w:jc w:val="center"/>
        <w:rPr>
          <w:rFonts w:ascii="Times New Roman" w:hAnsi="Times New Roman" w:cs="Times New Roman"/>
          <w:sz w:val="24"/>
          <w:szCs w:val="24"/>
        </w:rPr>
      </w:pPr>
      <w:r w:rsidRPr="003B4160">
        <w:rPr>
          <w:rFonts w:ascii="Times New Roman" w:hAnsi="Times New Roman" w:cs="Times New Roman"/>
          <w:sz w:val="24"/>
          <w:szCs w:val="24"/>
        </w:rPr>
        <w:t xml:space="preserve">об очередности предоставления жилых помещений </w:t>
      </w:r>
    </w:p>
    <w:p w:rsidR="006E67B2" w:rsidRPr="003B4160" w:rsidRDefault="006E67B2" w:rsidP="001D42AE">
      <w:pPr>
        <w:pStyle w:val="af5"/>
        <w:spacing w:after="0"/>
        <w:ind w:left="851" w:right="-284"/>
        <w:jc w:val="center"/>
        <w:rPr>
          <w:rFonts w:ascii="Times New Roman" w:hAnsi="Times New Roman" w:cs="Times New Roman"/>
          <w:sz w:val="24"/>
          <w:szCs w:val="24"/>
        </w:rPr>
      </w:pPr>
      <w:r w:rsidRPr="003B4160">
        <w:rPr>
          <w:rFonts w:ascii="Times New Roman" w:hAnsi="Times New Roman" w:cs="Times New Roman"/>
          <w:sz w:val="24"/>
          <w:szCs w:val="24"/>
        </w:rPr>
        <w:t>по договору социального найма</w:t>
      </w:r>
    </w:p>
    <w:p w:rsidR="006E67B2" w:rsidRPr="003B4160" w:rsidRDefault="006E67B2" w:rsidP="001D42AE">
      <w:pPr>
        <w:pStyle w:val="afa"/>
        <w:tabs>
          <w:tab w:val="left" w:pos="2685"/>
        </w:tabs>
        <w:spacing w:after="0" w:line="240" w:lineRule="auto"/>
        <w:ind w:left="851" w:right="-284"/>
        <w:jc w:val="center"/>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firstLine="567"/>
        <w:rPr>
          <w:rFonts w:ascii="Times New Roman" w:hAnsi="Times New Roman" w:cs="Times New Roman"/>
          <w:sz w:val="24"/>
          <w:szCs w:val="24"/>
        </w:rPr>
      </w:pPr>
      <w:r w:rsidRPr="003B4160">
        <w:rPr>
          <w:rFonts w:ascii="Times New Roman" w:hAnsi="Times New Roman" w:cs="Times New Roman"/>
          <w:sz w:val="24"/>
          <w:szCs w:val="24"/>
        </w:rPr>
        <w:t>Уважаемый (</w:t>
      </w:r>
      <w:proofErr w:type="spellStart"/>
      <w:r w:rsidRPr="003B4160">
        <w:rPr>
          <w:rFonts w:ascii="Times New Roman" w:hAnsi="Times New Roman" w:cs="Times New Roman"/>
          <w:sz w:val="24"/>
          <w:szCs w:val="24"/>
        </w:rPr>
        <w:t>ая</w:t>
      </w:r>
      <w:proofErr w:type="spellEnd"/>
      <w:r w:rsidRPr="003B4160">
        <w:rPr>
          <w:rFonts w:ascii="Times New Roman" w:hAnsi="Times New Roman" w:cs="Times New Roman"/>
          <w:sz w:val="24"/>
          <w:szCs w:val="24"/>
        </w:rPr>
        <w:t>)  ______________________ ________</w:t>
      </w:r>
      <w:r w:rsidR="00F0005E">
        <w:rPr>
          <w:rFonts w:ascii="Times New Roman" w:hAnsi="Times New Roman" w:cs="Times New Roman"/>
          <w:sz w:val="24"/>
          <w:szCs w:val="24"/>
        </w:rPr>
        <w:t>_________________</w:t>
      </w:r>
      <w:r w:rsidRPr="003B4160">
        <w:rPr>
          <w:rFonts w:ascii="Times New Roman" w:hAnsi="Times New Roman" w:cs="Times New Roman"/>
          <w:sz w:val="24"/>
          <w:szCs w:val="24"/>
        </w:rPr>
        <w:t>,</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vertAlign w:val="superscript"/>
          <w:lang w:eastAsia="ru-RU"/>
        </w:rPr>
        <w:t xml:space="preserve">                                                                                                                   (имя, отчество)</w:t>
      </w: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r w:rsidRPr="003B4160">
        <w:rPr>
          <w:rFonts w:ascii="Times New Roman" w:hAnsi="Times New Roman" w:cs="Times New Roman"/>
          <w:sz w:val="24"/>
          <w:szCs w:val="24"/>
        </w:rPr>
        <w:t xml:space="preserve">рассмотрев Ваше заявление </w:t>
      </w:r>
      <w:proofErr w:type="gramStart"/>
      <w:r w:rsidRPr="003B4160">
        <w:rPr>
          <w:rFonts w:ascii="Times New Roman" w:hAnsi="Times New Roman" w:cs="Times New Roman"/>
          <w:sz w:val="24"/>
          <w:szCs w:val="24"/>
        </w:rPr>
        <w:t>от</w:t>
      </w:r>
      <w:proofErr w:type="gramEnd"/>
      <w:r w:rsidRPr="003B4160">
        <w:rPr>
          <w:rFonts w:ascii="Times New Roman" w:hAnsi="Times New Roman" w:cs="Times New Roman"/>
          <w:sz w:val="24"/>
          <w:szCs w:val="24"/>
        </w:rPr>
        <w:t xml:space="preserve"> ______________, </w:t>
      </w:r>
      <w:r w:rsidRPr="003B4160">
        <w:rPr>
          <w:rFonts w:ascii="Times New Roman" w:hAnsi="Times New Roman" w:cs="Times New Roman"/>
          <w:sz w:val="24"/>
          <w:szCs w:val="24"/>
          <w:shd w:val="clear" w:color="auto" w:fill="FAFBFC"/>
        </w:rPr>
        <w:t xml:space="preserve">сообщаю, что </w:t>
      </w:r>
      <w:proofErr w:type="gramStart"/>
      <w:r w:rsidRPr="003B4160">
        <w:rPr>
          <w:rFonts w:ascii="Times New Roman" w:hAnsi="Times New Roman" w:cs="Times New Roman"/>
          <w:sz w:val="24"/>
          <w:szCs w:val="24"/>
          <w:shd w:val="clear" w:color="auto" w:fill="FAFBFC"/>
        </w:rPr>
        <w:t>номер</w:t>
      </w:r>
      <w:proofErr w:type="gramEnd"/>
      <w:r w:rsidRPr="003B4160">
        <w:rPr>
          <w:rFonts w:ascii="Times New Roman" w:hAnsi="Times New Roman" w:cs="Times New Roman"/>
          <w:sz w:val="24"/>
          <w:szCs w:val="24"/>
          <w:shd w:val="clear" w:color="auto" w:fill="FAFBFC"/>
        </w:rPr>
        <w:t xml:space="preserve"> Вашей очереди в текущем году в списке граждан, состоящих на учете в качестве нуждающихся в жилых помещениях, предоставляемых по договорам социального найма, ______________________.</w:t>
      </w: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xml:space="preserve">Наименование должности                                        </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руководителя ОМСУ                          __________________      _________________________</w:t>
      </w:r>
    </w:p>
    <w:p w:rsidR="006E67B2" w:rsidRPr="003B4160" w:rsidRDefault="006E67B2" w:rsidP="001D42AE">
      <w:pPr>
        <w:spacing w:after="0" w:line="240" w:lineRule="auto"/>
        <w:ind w:left="851" w:right="-284"/>
        <w:jc w:val="both"/>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w:t>
      </w:r>
      <w:r w:rsidRPr="003B4160">
        <w:rPr>
          <w:rFonts w:ascii="Times New Roman" w:hAnsi="Times New Roman" w:cs="Times New Roman"/>
          <w:sz w:val="24"/>
          <w:szCs w:val="24"/>
          <w:vertAlign w:val="superscript"/>
        </w:rPr>
        <w:tab/>
        <w:t xml:space="preserve">                                              (подпись) </w:t>
      </w:r>
      <w:r w:rsidRPr="003B4160">
        <w:rPr>
          <w:rFonts w:ascii="Times New Roman" w:hAnsi="Times New Roman" w:cs="Times New Roman"/>
          <w:sz w:val="24"/>
          <w:szCs w:val="24"/>
          <w:vertAlign w:val="superscript"/>
        </w:rPr>
        <w:tab/>
        <w:t xml:space="preserve">                                             (фамилия, инициалы)</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pStyle w:val="afa"/>
        <w:tabs>
          <w:tab w:val="left" w:pos="3060"/>
        </w:tabs>
        <w:spacing w:after="0" w:line="240" w:lineRule="auto"/>
        <w:ind w:left="851" w:right="-284"/>
        <w:jc w:val="center"/>
        <w:rPr>
          <w:rFonts w:ascii="Times New Roman" w:hAnsi="Times New Roman" w:cs="Times New Roman"/>
          <w:sz w:val="24"/>
          <w:szCs w:val="24"/>
          <w:vertAlign w:val="superscript"/>
          <w:lang w:eastAsia="ru-RU"/>
        </w:rPr>
      </w:pPr>
    </w:p>
    <w:p w:rsidR="006E67B2" w:rsidRPr="003B4160" w:rsidRDefault="006E67B2" w:rsidP="001D42AE">
      <w:pPr>
        <w:spacing w:after="0" w:line="240" w:lineRule="auto"/>
        <w:ind w:left="851" w:right="-284"/>
        <w:jc w:val="both"/>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right="-284"/>
        <w:rPr>
          <w:rFonts w:ascii="Times New Roman" w:hAnsi="Times New Roman" w:cs="Times New Roman"/>
          <w:sz w:val="24"/>
          <w:szCs w:val="24"/>
        </w:rPr>
      </w:pPr>
    </w:p>
    <w:p w:rsidR="006E67B2" w:rsidRPr="00BC3C95" w:rsidRDefault="006E67B2" w:rsidP="001D42AE">
      <w:pPr>
        <w:spacing w:line="240" w:lineRule="auto"/>
        <w:ind w:left="851" w:right="-284"/>
        <w:rPr>
          <w:rFonts w:ascii="Times New Roman" w:hAnsi="Times New Roman" w:cs="Times New Roman"/>
          <w:sz w:val="24"/>
          <w:szCs w:val="24"/>
          <w:shd w:val="clear" w:color="auto" w:fill="FAFBFC"/>
        </w:rPr>
      </w:pPr>
      <w:r w:rsidRPr="003B4160">
        <w:rPr>
          <w:rFonts w:ascii="Times New Roman" w:hAnsi="Times New Roman" w:cs="Times New Roman"/>
          <w:sz w:val="24"/>
          <w:szCs w:val="24"/>
          <w:shd w:val="clear" w:color="auto" w:fill="FAFBFC"/>
        </w:rPr>
        <w:t>Ф.И.О. исполнителя, контактный номер телефона</w:t>
      </w:r>
    </w:p>
    <w:p w:rsidR="006E67B2" w:rsidRPr="003B4160" w:rsidRDefault="006E67B2" w:rsidP="001D42AE">
      <w:pPr>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lastRenderedPageBreak/>
        <w:t>Приложение 5.1</w:t>
      </w:r>
    </w:p>
    <w:p w:rsidR="006E67B2" w:rsidRPr="003B4160" w:rsidRDefault="006E67B2" w:rsidP="001D42AE">
      <w:pPr>
        <w:tabs>
          <w:tab w:val="left" w:pos="6136"/>
        </w:tabs>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t>к административному регламенту</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Угловой штамп ОМСУ</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______________________________</w:t>
      </w:r>
    </w:p>
    <w:p w:rsidR="006E67B2" w:rsidRPr="003B4160" w:rsidRDefault="006E67B2" w:rsidP="001D42AE">
      <w:pPr>
        <w:spacing w:after="0" w:line="240" w:lineRule="auto"/>
        <w:ind w:left="851" w:right="-284"/>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(И</w:t>
      </w:r>
      <w:proofErr w:type="gramStart"/>
      <w:r w:rsidRPr="003B4160">
        <w:rPr>
          <w:rFonts w:ascii="Times New Roman" w:hAnsi="Times New Roman" w:cs="Times New Roman"/>
          <w:sz w:val="24"/>
          <w:szCs w:val="24"/>
          <w:vertAlign w:val="superscript"/>
        </w:rPr>
        <w:t xml:space="preserve"> .</w:t>
      </w:r>
      <w:proofErr w:type="gramEnd"/>
      <w:r w:rsidRPr="003B4160">
        <w:rPr>
          <w:rFonts w:ascii="Times New Roman" w:hAnsi="Times New Roman" w:cs="Times New Roman"/>
          <w:sz w:val="24"/>
          <w:szCs w:val="24"/>
          <w:vertAlign w:val="superscript"/>
        </w:rPr>
        <w:t>Ф.О. заявителя)</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 xml:space="preserve">_________________________ </w:t>
      </w:r>
    </w:p>
    <w:p w:rsidR="006E67B2" w:rsidRPr="003B4160" w:rsidRDefault="006E67B2" w:rsidP="001D42AE">
      <w:pPr>
        <w:spacing w:after="0" w:line="240" w:lineRule="auto"/>
        <w:ind w:left="851" w:right="-284"/>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(адрес, индекс  заявителя) </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pStyle w:val="ConsPlusTitle"/>
        <w:ind w:left="851" w:right="-284"/>
        <w:jc w:val="right"/>
        <w:rPr>
          <w:b w:val="0"/>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tabs>
          <w:tab w:val="left" w:pos="1395"/>
        </w:tabs>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rPr>
        <w:t>УВЕДОМЛЕНИЕ</w:t>
      </w:r>
    </w:p>
    <w:p w:rsidR="006E67B2" w:rsidRPr="003B4160" w:rsidRDefault="006E67B2" w:rsidP="001D42AE">
      <w:pPr>
        <w:pStyle w:val="af5"/>
        <w:spacing w:after="0"/>
        <w:ind w:left="851" w:right="-284"/>
        <w:jc w:val="center"/>
        <w:rPr>
          <w:rFonts w:ascii="Times New Roman" w:hAnsi="Times New Roman" w:cs="Times New Roman"/>
          <w:sz w:val="24"/>
          <w:szCs w:val="24"/>
        </w:rPr>
      </w:pPr>
      <w:r w:rsidRPr="003B4160">
        <w:rPr>
          <w:rFonts w:ascii="Times New Roman" w:hAnsi="Times New Roman" w:cs="Times New Roman"/>
          <w:sz w:val="24"/>
          <w:szCs w:val="24"/>
        </w:rPr>
        <w:t xml:space="preserve">об отказе в предоставлении информации об очередности предоставления </w:t>
      </w:r>
    </w:p>
    <w:p w:rsidR="006E67B2" w:rsidRPr="003B4160" w:rsidRDefault="006E67B2" w:rsidP="001D42AE">
      <w:pPr>
        <w:pStyle w:val="af5"/>
        <w:spacing w:after="0"/>
        <w:ind w:left="851" w:right="-284"/>
        <w:jc w:val="center"/>
        <w:rPr>
          <w:rFonts w:ascii="Times New Roman" w:hAnsi="Times New Roman" w:cs="Times New Roman"/>
          <w:sz w:val="24"/>
          <w:szCs w:val="24"/>
        </w:rPr>
      </w:pPr>
      <w:r w:rsidRPr="003B4160">
        <w:rPr>
          <w:rFonts w:ascii="Times New Roman" w:hAnsi="Times New Roman" w:cs="Times New Roman"/>
          <w:sz w:val="24"/>
          <w:szCs w:val="24"/>
        </w:rPr>
        <w:t>жилых помещений по договору социального найма</w:t>
      </w:r>
    </w:p>
    <w:p w:rsidR="006E67B2" w:rsidRPr="003B4160" w:rsidRDefault="006E67B2" w:rsidP="001D42AE">
      <w:pPr>
        <w:pStyle w:val="afa"/>
        <w:tabs>
          <w:tab w:val="left" w:pos="2685"/>
        </w:tabs>
        <w:spacing w:after="0" w:line="240" w:lineRule="auto"/>
        <w:ind w:left="851" w:right="-284"/>
        <w:jc w:val="center"/>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BC3BF0" w:rsidRPr="003B4160" w:rsidRDefault="006E67B2" w:rsidP="001D42AE">
      <w:pPr>
        <w:spacing w:after="0" w:line="240" w:lineRule="auto"/>
        <w:ind w:left="851" w:right="-284" w:firstLine="567"/>
        <w:rPr>
          <w:rFonts w:ascii="Times New Roman" w:hAnsi="Times New Roman" w:cs="Times New Roman"/>
          <w:sz w:val="24"/>
          <w:szCs w:val="24"/>
          <w:vertAlign w:val="superscript"/>
          <w:lang w:eastAsia="ru-RU"/>
        </w:rPr>
      </w:pPr>
      <w:r w:rsidRPr="003B4160">
        <w:rPr>
          <w:rFonts w:ascii="Times New Roman" w:hAnsi="Times New Roman" w:cs="Times New Roman"/>
          <w:sz w:val="24"/>
          <w:szCs w:val="24"/>
        </w:rPr>
        <w:t>Уважаем</w:t>
      </w:r>
      <w:r w:rsidR="00BC3BF0">
        <w:rPr>
          <w:rFonts w:ascii="Times New Roman" w:hAnsi="Times New Roman" w:cs="Times New Roman"/>
          <w:sz w:val="24"/>
          <w:szCs w:val="24"/>
        </w:rPr>
        <w:t>ый (</w:t>
      </w:r>
      <w:proofErr w:type="spellStart"/>
      <w:r w:rsidR="00BC3BF0">
        <w:rPr>
          <w:rFonts w:ascii="Times New Roman" w:hAnsi="Times New Roman" w:cs="Times New Roman"/>
          <w:sz w:val="24"/>
          <w:szCs w:val="24"/>
        </w:rPr>
        <w:t>ая</w:t>
      </w:r>
      <w:proofErr w:type="spellEnd"/>
      <w:r w:rsidR="00BC3BF0">
        <w:rPr>
          <w:rFonts w:ascii="Times New Roman" w:hAnsi="Times New Roman" w:cs="Times New Roman"/>
          <w:sz w:val="24"/>
          <w:szCs w:val="24"/>
        </w:rPr>
        <w:t>)  ______________________!</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vertAlign w:val="superscript"/>
          <w:lang w:eastAsia="ru-RU"/>
        </w:rPr>
        <w:t xml:space="preserve">                                                                                                                 (имя, отчество)</w:t>
      </w: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r w:rsidRPr="003B4160">
        <w:rPr>
          <w:rFonts w:ascii="Times New Roman" w:hAnsi="Times New Roman" w:cs="Times New Roman"/>
          <w:sz w:val="24"/>
          <w:szCs w:val="24"/>
        </w:rPr>
        <w:t xml:space="preserve">рассмотрев Ваше заявление </w:t>
      </w:r>
      <w:proofErr w:type="gramStart"/>
      <w:r w:rsidRPr="003B4160">
        <w:rPr>
          <w:rFonts w:ascii="Times New Roman" w:hAnsi="Times New Roman" w:cs="Times New Roman"/>
          <w:sz w:val="24"/>
          <w:szCs w:val="24"/>
        </w:rPr>
        <w:t>от</w:t>
      </w:r>
      <w:proofErr w:type="gramEnd"/>
      <w:r w:rsidRPr="003B4160">
        <w:rPr>
          <w:rFonts w:ascii="Times New Roman" w:hAnsi="Times New Roman" w:cs="Times New Roman"/>
          <w:sz w:val="24"/>
          <w:szCs w:val="24"/>
        </w:rPr>
        <w:t xml:space="preserve"> ______________, </w:t>
      </w:r>
      <w:r w:rsidRPr="003B4160">
        <w:rPr>
          <w:rFonts w:ascii="Times New Roman" w:hAnsi="Times New Roman" w:cs="Times New Roman"/>
          <w:sz w:val="24"/>
          <w:szCs w:val="24"/>
          <w:shd w:val="clear" w:color="auto" w:fill="FAFBFC"/>
        </w:rPr>
        <w:t xml:space="preserve">сообщаю, что </w:t>
      </w:r>
      <w:proofErr w:type="gramStart"/>
      <w:r w:rsidRPr="003B4160">
        <w:rPr>
          <w:rFonts w:ascii="Times New Roman" w:hAnsi="Times New Roman" w:cs="Times New Roman"/>
          <w:sz w:val="24"/>
          <w:szCs w:val="24"/>
          <w:shd w:val="clear" w:color="auto" w:fill="FAFBFC"/>
        </w:rPr>
        <w:t>информация</w:t>
      </w:r>
      <w:proofErr w:type="gramEnd"/>
      <w:r w:rsidRPr="003B4160">
        <w:rPr>
          <w:rFonts w:ascii="Times New Roman" w:hAnsi="Times New Roman" w:cs="Times New Roman"/>
          <w:sz w:val="24"/>
          <w:szCs w:val="24"/>
          <w:shd w:val="clear" w:color="auto" w:fill="FAFBFC"/>
        </w:rPr>
        <w:t xml:space="preserve"> об очередности предоставления жилых помещений по договорам социального найма не может быть Вам предоставлена, поскольку Вы не состоите на учете в качестве нуждающегося (-</w:t>
      </w:r>
      <w:proofErr w:type="spellStart"/>
      <w:r w:rsidRPr="003B4160">
        <w:rPr>
          <w:rFonts w:ascii="Times New Roman" w:hAnsi="Times New Roman" w:cs="Times New Roman"/>
          <w:sz w:val="24"/>
          <w:szCs w:val="24"/>
          <w:shd w:val="clear" w:color="auto" w:fill="FAFBFC"/>
        </w:rPr>
        <w:t>щейся</w:t>
      </w:r>
      <w:proofErr w:type="spellEnd"/>
      <w:r w:rsidRPr="003B4160">
        <w:rPr>
          <w:rFonts w:ascii="Times New Roman" w:hAnsi="Times New Roman" w:cs="Times New Roman"/>
          <w:sz w:val="24"/>
          <w:szCs w:val="24"/>
          <w:shd w:val="clear" w:color="auto" w:fill="FAFBFC"/>
        </w:rPr>
        <w:t>) в жилых помещениях, предоставляемых по договорам социального найма.</w:t>
      </w: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p>
    <w:p w:rsidR="006E67B2" w:rsidRPr="003B4160" w:rsidRDefault="006E67B2" w:rsidP="001D42AE">
      <w:pPr>
        <w:spacing w:after="0" w:line="240" w:lineRule="auto"/>
        <w:ind w:left="851" w:right="-284"/>
        <w:jc w:val="both"/>
        <w:rPr>
          <w:rFonts w:ascii="Times New Roman" w:hAnsi="Times New Roman" w:cs="Times New Roman"/>
          <w:sz w:val="24"/>
          <w:szCs w:val="24"/>
          <w:shd w:val="clear" w:color="auto" w:fill="FAFBFC"/>
        </w:rPr>
      </w:pP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xml:space="preserve">Наименование должности                                        </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руководителя ОМСУ                          __________________      _________________________</w:t>
      </w:r>
    </w:p>
    <w:p w:rsidR="006E67B2" w:rsidRPr="003B4160" w:rsidRDefault="006E67B2" w:rsidP="001D42AE">
      <w:pPr>
        <w:spacing w:after="0" w:line="240" w:lineRule="auto"/>
        <w:ind w:left="851" w:right="-284"/>
        <w:jc w:val="both"/>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w:t>
      </w:r>
      <w:r w:rsidRPr="003B4160">
        <w:rPr>
          <w:rFonts w:ascii="Times New Roman" w:hAnsi="Times New Roman" w:cs="Times New Roman"/>
          <w:sz w:val="24"/>
          <w:szCs w:val="24"/>
          <w:vertAlign w:val="superscript"/>
        </w:rPr>
        <w:tab/>
        <w:t xml:space="preserve">                                              (подпись) </w:t>
      </w:r>
      <w:r w:rsidRPr="003B4160">
        <w:rPr>
          <w:rFonts w:ascii="Times New Roman" w:hAnsi="Times New Roman" w:cs="Times New Roman"/>
          <w:sz w:val="24"/>
          <w:szCs w:val="24"/>
          <w:vertAlign w:val="superscript"/>
        </w:rPr>
        <w:tab/>
        <w:t xml:space="preserve">                                             (фамилия, инициалы)</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left="851" w:right="-284"/>
        <w:jc w:val="right"/>
        <w:rPr>
          <w:rFonts w:ascii="Times New Roman" w:hAnsi="Times New Roman" w:cs="Times New Roman"/>
          <w:sz w:val="24"/>
          <w:szCs w:val="24"/>
        </w:rPr>
      </w:pPr>
    </w:p>
    <w:p w:rsidR="006E67B2" w:rsidRPr="003B4160" w:rsidRDefault="006E67B2" w:rsidP="001D42AE">
      <w:pPr>
        <w:spacing w:line="240" w:lineRule="auto"/>
        <w:ind w:right="-284"/>
        <w:rPr>
          <w:rFonts w:ascii="Times New Roman" w:hAnsi="Times New Roman" w:cs="Times New Roman"/>
          <w:sz w:val="24"/>
          <w:szCs w:val="24"/>
        </w:rPr>
      </w:pPr>
    </w:p>
    <w:p w:rsidR="005B0ADE" w:rsidRDefault="006E67B2" w:rsidP="001D42AE">
      <w:pPr>
        <w:spacing w:line="240" w:lineRule="auto"/>
        <w:ind w:left="851" w:right="-284"/>
        <w:rPr>
          <w:rFonts w:ascii="Times New Roman" w:hAnsi="Times New Roman" w:cs="Times New Roman"/>
          <w:sz w:val="24"/>
          <w:szCs w:val="24"/>
          <w:shd w:val="clear" w:color="auto" w:fill="FAFBFC"/>
        </w:rPr>
      </w:pPr>
      <w:r w:rsidRPr="003B4160">
        <w:rPr>
          <w:rFonts w:ascii="Times New Roman" w:hAnsi="Times New Roman" w:cs="Times New Roman"/>
          <w:sz w:val="24"/>
          <w:szCs w:val="24"/>
          <w:shd w:val="clear" w:color="auto" w:fill="FAFBFC"/>
        </w:rPr>
        <w:t>Ф.И.О. исполни</w:t>
      </w:r>
      <w:r w:rsidR="00F0005E">
        <w:rPr>
          <w:rFonts w:ascii="Times New Roman" w:hAnsi="Times New Roman" w:cs="Times New Roman"/>
          <w:sz w:val="24"/>
          <w:szCs w:val="24"/>
          <w:shd w:val="clear" w:color="auto" w:fill="FAFBFC"/>
        </w:rPr>
        <w:t>теля, контактный номер телефона</w:t>
      </w:r>
    </w:p>
    <w:p w:rsidR="00F0005E" w:rsidRDefault="00F0005E" w:rsidP="001D42AE">
      <w:pPr>
        <w:spacing w:line="240" w:lineRule="auto"/>
        <w:ind w:left="851" w:right="-284"/>
        <w:rPr>
          <w:rFonts w:ascii="Times New Roman" w:hAnsi="Times New Roman" w:cs="Times New Roman"/>
          <w:sz w:val="24"/>
          <w:szCs w:val="24"/>
          <w:shd w:val="clear" w:color="auto" w:fill="FAFBFC"/>
        </w:rPr>
      </w:pPr>
    </w:p>
    <w:p w:rsidR="00BC3C95" w:rsidRDefault="00BC3C95" w:rsidP="001D42AE">
      <w:pPr>
        <w:spacing w:line="240" w:lineRule="auto"/>
        <w:ind w:left="851" w:right="-284"/>
        <w:rPr>
          <w:rFonts w:ascii="Times New Roman" w:hAnsi="Times New Roman" w:cs="Times New Roman"/>
          <w:sz w:val="24"/>
          <w:szCs w:val="24"/>
          <w:shd w:val="clear" w:color="auto" w:fill="FAFBFC"/>
        </w:rPr>
      </w:pPr>
    </w:p>
    <w:p w:rsidR="00BC3C95" w:rsidRDefault="00BC3C95" w:rsidP="001D42AE">
      <w:pPr>
        <w:spacing w:line="240" w:lineRule="auto"/>
        <w:ind w:left="851" w:right="-284"/>
        <w:rPr>
          <w:rFonts w:ascii="Times New Roman" w:hAnsi="Times New Roman" w:cs="Times New Roman"/>
          <w:sz w:val="24"/>
          <w:szCs w:val="24"/>
          <w:shd w:val="clear" w:color="auto" w:fill="FAFBFC"/>
        </w:rPr>
      </w:pPr>
    </w:p>
    <w:p w:rsidR="001D42AE" w:rsidRPr="00F0005E" w:rsidRDefault="001D42AE" w:rsidP="001D42AE">
      <w:pPr>
        <w:spacing w:line="240" w:lineRule="auto"/>
        <w:ind w:left="851" w:right="-284"/>
        <w:rPr>
          <w:rFonts w:ascii="Times New Roman" w:hAnsi="Times New Roman" w:cs="Times New Roman"/>
          <w:sz w:val="24"/>
          <w:szCs w:val="24"/>
          <w:shd w:val="clear" w:color="auto" w:fill="FAFBFC"/>
        </w:rPr>
      </w:pPr>
    </w:p>
    <w:p w:rsidR="006E67B2" w:rsidRPr="003B4160" w:rsidRDefault="006E67B2" w:rsidP="001D42AE">
      <w:pPr>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lastRenderedPageBreak/>
        <w:t>Приложение № 6</w:t>
      </w:r>
    </w:p>
    <w:p w:rsidR="006E67B2" w:rsidRPr="003B4160" w:rsidRDefault="006E67B2" w:rsidP="001D42AE">
      <w:pPr>
        <w:spacing w:line="240" w:lineRule="auto"/>
        <w:ind w:left="851" w:right="-284"/>
        <w:jc w:val="right"/>
        <w:rPr>
          <w:rFonts w:ascii="Times New Roman" w:hAnsi="Times New Roman" w:cs="Times New Roman"/>
          <w:sz w:val="24"/>
          <w:szCs w:val="24"/>
        </w:rPr>
      </w:pPr>
      <w:r w:rsidRPr="003B4160">
        <w:rPr>
          <w:rFonts w:ascii="Times New Roman" w:hAnsi="Times New Roman" w:cs="Times New Roman"/>
          <w:sz w:val="24"/>
          <w:szCs w:val="24"/>
        </w:rPr>
        <w:t>к административному регламенту</w:t>
      </w:r>
    </w:p>
    <w:p w:rsidR="006E67B2" w:rsidRPr="003B4160" w:rsidRDefault="006E67B2" w:rsidP="001D42AE">
      <w:pPr>
        <w:spacing w:after="0" w:line="240" w:lineRule="auto"/>
        <w:ind w:left="851" w:right="-284"/>
        <w:rPr>
          <w:rFonts w:ascii="Times New Roman" w:hAnsi="Times New Roman" w:cs="Times New Roman"/>
          <w:sz w:val="24"/>
          <w:szCs w:val="24"/>
        </w:rPr>
      </w:pPr>
      <w:bookmarkStart w:id="4" w:name="_GoBack"/>
      <w:bookmarkEnd w:id="4"/>
      <w:r w:rsidRPr="003B4160">
        <w:rPr>
          <w:rFonts w:ascii="Times New Roman" w:hAnsi="Times New Roman" w:cs="Times New Roman"/>
          <w:sz w:val="24"/>
          <w:szCs w:val="24"/>
        </w:rPr>
        <w:t>Угловой штамп ОМСУ</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______________________________</w:t>
      </w:r>
    </w:p>
    <w:p w:rsidR="006E67B2" w:rsidRPr="003B4160" w:rsidRDefault="006E67B2" w:rsidP="001D42AE">
      <w:pPr>
        <w:spacing w:after="0" w:line="240" w:lineRule="auto"/>
        <w:ind w:left="851" w:right="-284"/>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(И</w:t>
      </w:r>
      <w:proofErr w:type="gramStart"/>
      <w:r w:rsidRPr="003B4160">
        <w:rPr>
          <w:rFonts w:ascii="Times New Roman" w:hAnsi="Times New Roman" w:cs="Times New Roman"/>
          <w:sz w:val="24"/>
          <w:szCs w:val="24"/>
          <w:vertAlign w:val="superscript"/>
        </w:rPr>
        <w:t xml:space="preserve"> .</w:t>
      </w:r>
      <w:proofErr w:type="gramEnd"/>
      <w:r w:rsidRPr="003B4160">
        <w:rPr>
          <w:rFonts w:ascii="Times New Roman" w:hAnsi="Times New Roman" w:cs="Times New Roman"/>
          <w:sz w:val="24"/>
          <w:szCs w:val="24"/>
          <w:vertAlign w:val="superscript"/>
        </w:rPr>
        <w:t>Ф.О. заявителя)</w:t>
      </w: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 xml:space="preserve">_________________________ </w:t>
      </w:r>
    </w:p>
    <w:p w:rsidR="006E67B2" w:rsidRPr="003B4160" w:rsidRDefault="006E67B2" w:rsidP="001D42AE">
      <w:pPr>
        <w:spacing w:after="0" w:line="240" w:lineRule="auto"/>
        <w:ind w:left="851" w:right="-284"/>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(адрес, индекс  заявителя) </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tabs>
          <w:tab w:val="left" w:pos="1395"/>
        </w:tabs>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rPr>
        <w:t>УВЕДОМЛЕНИЕ</w:t>
      </w:r>
    </w:p>
    <w:p w:rsidR="006E67B2" w:rsidRPr="003B4160" w:rsidRDefault="006E67B2" w:rsidP="001D42AE">
      <w:pPr>
        <w:pStyle w:val="afa"/>
        <w:tabs>
          <w:tab w:val="left" w:pos="2685"/>
        </w:tabs>
        <w:spacing w:after="0" w:line="240" w:lineRule="auto"/>
        <w:ind w:left="851" w:right="-284"/>
        <w:jc w:val="center"/>
        <w:rPr>
          <w:rFonts w:ascii="Times New Roman" w:hAnsi="Times New Roman" w:cs="Times New Roman"/>
          <w:sz w:val="24"/>
          <w:szCs w:val="24"/>
        </w:rPr>
      </w:pPr>
      <w:r w:rsidRPr="003B4160">
        <w:rPr>
          <w:rFonts w:ascii="Times New Roman" w:hAnsi="Times New Roman" w:cs="Times New Roman"/>
          <w:sz w:val="24"/>
          <w:szCs w:val="24"/>
        </w:rPr>
        <w:t>о приостановлении предоставления муниципальной услуги</w:t>
      </w: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p>
    <w:p w:rsidR="006E67B2" w:rsidRPr="003B4160" w:rsidRDefault="006E67B2" w:rsidP="001D42AE">
      <w:pPr>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Уважаемый (</w:t>
      </w:r>
      <w:proofErr w:type="spellStart"/>
      <w:r w:rsidRPr="003B4160">
        <w:rPr>
          <w:rFonts w:ascii="Times New Roman" w:hAnsi="Times New Roman" w:cs="Times New Roman"/>
          <w:sz w:val="24"/>
          <w:szCs w:val="24"/>
        </w:rPr>
        <w:t>ая</w:t>
      </w:r>
      <w:proofErr w:type="spellEnd"/>
      <w:r w:rsidRPr="003B4160">
        <w:rPr>
          <w:rFonts w:ascii="Times New Roman" w:hAnsi="Times New Roman" w:cs="Times New Roman"/>
          <w:sz w:val="24"/>
          <w:szCs w:val="24"/>
        </w:rPr>
        <w:t>)  _________________________________</w:t>
      </w:r>
      <w:r w:rsidR="00F0005E">
        <w:rPr>
          <w:rFonts w:ascii="Times New Roman" w:hAnsi="Times New Roman" w:cs="Times New Roman"/>
          <w:sz w:val="24"/>
          <w:szCs w:val="24"/>
        </w:rPr>
        <w:t>_________________!</w:t>
      </w:r>
    </w:p>
    <w:p w:rsidR="006E67B2" w:rsidRPr="003B4160" w:rsidRDefault="006E67B2" w:rsidP="001D42AE">
      <w:pPr>
        <w:pStyle w:val="afa"/>
        <w:tabs>
          <w:tab w:val="left" w:pos="3060"/>
        </w:tabs>
        <w:spacing w:after="0" w:line="240" w:lineRule="auto"/>
        <w:ind w:left="851" w:right="-284"/>
        <w:jc w:val="center"/>
        <w:rPr>
          <w:rFonts w:ascii="Times New Roman" w:hAnsi="Times New Roman" w:cs="Times New Roman"/>
          <w:sz w:val="24"/>
          <w:szCs w:val="24"/>
          <w:vertAlign w:val="superscript"/>
          <w:lang w:eastAsia="ru-RU"/>
        </w:rPr>
      </w:pPr>
      <w:r w:rsidRPr="003B4160">
        <w:rPr>
          <w:rFonts w:ascii="Times New Roman" w:hAnsi="Times New Roman" w:cs="Times New Roman"/>
          <w:sz w:val="24"/>
          <w:szCs w:val="24"/>
          <w:vertAlign w:val="superscript"/>
          <w:lang w:eastAsia="ru-RU"/>
        </w:rPr>
        <w:t>(имя, отчество)</w:t>
      </w:r>
    </w:p>
    <w:p w:rsidR="006E67B2" w:rsidRPr="003B4160" w:rsidRDefault="006E67B2" w:rsidP="001D42AE">
      <w:pPr>
        <w:spacing w:after="0" w:line="240" w:lineRule="auto"/>
        <w:ind w:left="851" w:right="-284"/>
        <w:jc w:val="right"/>
        <w:rPr>
          <w:rFonts w:ascii="Times New Roman" w:hAnsi="Times New Roman" w:cs="Times New Roman"/>
          <w:sz w:val="24"/>
          <w:szCs w:val="24"/>
        </w:rPr>
      </w:pPr>
    </w:p>
    <w:p w:rsidR="006E67B2" w:rsidRPr="003B4160" w:rsidRDefault="006E67B2" w:rsidP="001D42AE">
      <w:pPr>
        <w:pStyle w:val="afa"/>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 xml:space="preserve">В связи с </w:t>
      </w:r>
      <w:proofErr w:type="spellStart"/>
      <w:r w:rsidRPr="003B4160">
        <w:rPr>
          <w:rFonts w:ascii="Times New Roman" w:hAnsi="Times New Roman" w:cs="Times New Roman"/>
          <w:sz w:val="24"/>
          <w:szCs w:val="24"/>
        </w:rPr>
        <w:t>непоступлением</w:t>
      </w:r>
      <w:proofErr w:type="spellEnd"/>
      <w:r w:rsidRPr="003B4160">
        <w:rPr>
          <w:rFonts w:ascii="Times New Roman" w:hAnsi="Times New Roman" w:cs="Times New Roman"/>
          <w:sz w:val="24"/>
          <w:szCs w:val="24"/>
        </w:rPr>
        <w:t xml:space="preserve">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w:t>
      </w:r>
      <w:proofErr w:type="gramStart"/>
      <w:r w:rsidRPr="003B4160">
        <w:rPr>
          <w:rFonts w:ascii="Times New Roman" w:hAnsi="Times New Roman" w:cs="Times New Roman"/>
          <w:sz w:val="24"/>
          <w:szCs w:val="24"/>
        </w:rPr>
        <w:t>из</w:t>
      </w:r>
      <w:proofErr w:type="gramEnd"/>
      <w:r w:rsidRPr="003B4160">
        <w:rPr>
          <w:rFonts w:ascii="Times New Roman" w:hAnsi="Times New Roman" w:cs="Times New Roman"/>
          <w:sz w:val="24"/>
          <w:szCs w:val="24"/>
        </w:rPr>
        <w:t xml:space="preserve"> </w:t>
      </w:r>
      <w:r w:rsidRPr="00F0005E">
        <w:rPr>
          <w:rFonts w:ascii="Times New Roman" w:hAnsi="Times New Roman" w:cs="Times New Roman"/>
          <w:sz w:val="24"/>
          <w:szCs w:val="24"/>
        </w:rPr>
        <w:t>______________________________________________________________</w:t>
      </w:r>
      <w:r w:rsidR="00F0005E">
        <w:rPr>
          <w:rFonts w:ascii="Times New Roman" w:hAnsi="Times New Roman" w:cs="Times New Roman"/>
          <w:sz w:val="24"/>
          <w:szCs w:val="24"/>
        </w:rPr>
        <w:t>_______________</w:t>
      </w:r>
    </w:p>
    <w:p w:rsidR="006E67B2" w:rsidRPr="003B4160" w:rsidRDefault="006E67B2" w:rsidP="001D42AE">
      <w:pPr>
        <w:pStyle w:val="afa"/>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 xml:space="preserve">                                                            </w:t>
      </w:r>
      <w:r w:rsidRPr="003B4160">
        <w:rPr>
          <w:rFonts w:ascii="Times New Roman" w:hAnsi="Times New Roman" w:cs="Times New Roman"/>
          <w:sz w:val="24"/>
          <w:szCs w:val="24"/>
          <w:vertAlign w:val="superscript"/>
        </w:rPr>
        <w:t xml:space="preserve">(наименование организации) </w:t>
      </w:r>
    </w:p>
    <w:p w:rsidR="006E67B2" w:rsidRPr="003B4160" w:rsidRDefault="006E67B2" w:rsidP="001D42AE">
      <w:pPr>
        <w:pStyle w:val="afa"/>
        <w:spacing w:after="0" w:line="240" w:lineRule="auto"/>
        <w:ind w:left="851" w:right="-284"/>
        <w:rPr>
          <w:rFonts w:ascii="Times New Roman" w:hAnsi="Times New Roman" w:cs="Times New Roman"/>
          <w:sz w:val="24"/>
          <w:szCs w:val="24"/>
        </w:rPr>
      </w:pPr>
      <w:r w:rsidRPr="003B4160">
        <w:rPr>
          <w:rFonts w:ascii="Times New Roman" w:hAnsi="Times New Roman" w:cs="Times New Roman"/>
          <w:sz w:val="24"/>
          <w:szCs w:val="24"/>
        </w:rPr>
        <w:t>по вопросу получения документа (сведений)______________________________________, предоставление муниципальной услуги по назначению  _____________________________</w:t>
      </w:r>
    </w:p>
    <w:p w:rsidR="006E67B2" w:rsidRPr="003B4160" w:rsidRDefault="006E67B2" w:rsidP="001D42AE">
      <w:pPr>
        <w:pStyle w:val="afa"/>
        <w:spacing w:after="0" w:line="240" w:lineRule="auto"/>
        <w:ind w:left="851" w:right="-284"/>
        <w:jc w:val="center"/>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(наименование меры социальной поддержки)</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приостановлено.</w:t>
      </w:r>
    </w:p>
    <w:p w:rsidR="006E67B2" w:rsidRPr="003B4160" w:rsidRDefault="006E67B2" w:rsidP="001D42AE">
      <w:pPr>
        <w:tabs>
          <w:tab w:val="left" w:pos="142"/>
          <w:tab w:val="left" w:pos="284"/>
        </w:tabs>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xml:space="preserve"> При  поступлении ответа на названны</w:t>
      </w:r>
      <w:proofErr w:type="gramStart"/>
      <w:r w:rsidRPr="003B4160">
        <w:rPr>
          <w:rFonts w:ascii="Times New Roman" w:hAnsi="Times New Roman" w:cs="Times New Roman"/>
          <w:sz w:val="24"/>
          <w:szCs w:val="24"/>
        </w:rPr>
        <w:t>й(</w:t>
      </w:r>
      <w:proofErr w:type="gramEnd"/>
      <w:r w:rsidRPr="003B4160">
        <w:rPr>
          <w:rFonts w:ascii="Times New Roman" w:hAnsi="Times New Roman" w:cs="Times New Roman"/>
          <w:sz w:val="24"/>
          <w:szCs w:val="24"/>
        </w:rPr>
        <w:t>е) межведомственный(е) запрос(ы) уведомление о назначении (об отказе в назначении) меры социальной поддержки будет направлено в Ваш адрес в течение  _____ рабочих дней со дня поступления соответствующего ответа.</w:t>
      </w:r>
    </w:p>
    <w:p w:rsidR="006E67B2" w:rsidRPr="003B4160" w:rsidRDefault="006E67B2" w:rsidP="001D42AE">
      <w:pPr>
        <w:spacing w:after="0" w:line="240" w:lineRule="auto"/>
        <w:ind w:left="851" w:right="-284"/>
        <w:jc w:val="both"/>
        <w:rPr>
          <w:rFonts w:ascii="Times New Roman" w:hAnsi="Times New Roman" w:cs="Times New Roman"/>
          <w:sz w:val="24"/>
          <w:szCs w:val="24"/>
        </w:rPr>
      </w:pPr>
    </w:p>
    <w:p w:rsidR="006E67B2" w:rsidRPr="003B4160" w:rsidRDefault="006E67B2" w:rsidP="001D42AE">
      <w:pPr>
        <w:widowControl w:val="0"/>
        <w:autoSpaceDE w:val="0"/>
        <w:autoSpaceDN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Информируем, что Вы вправе представить документы, содержащие выше перечисленные сведения, по собственной инициативе:</w:t>
      </w:r>
    </w:p>
    <w:p w:rsidR="006E67B2" w:rsidRPr="003B4160" w:rsidRDefault="006E67B2" w:rsidP="001D42AE">
      <w:pPr>
        <w:widowControl w:val="0"/>
        <w:autoSpaceDE w:val="0"/>
        <w:autoSpaceDN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при личной явке:</w:t>
      </w:r>
    </w:p>
    <w:p w:rsidR="006E67B2" w:rsidRPr="003B4160" w:rsidRDefault="006E67B2" w:rsidP="001D42AE">
      <w:pPr>
        <w:widowControl w:val="0"/>
        <w:autoSpaceDE w:val="0"/>
        <w:autoSpaceDN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в филиалах, отделах, удаленных рабочих местах МФЦ, в ОМСУ/Организации;</w:t>
      </w:r>
    </w:p>
    <w:p w:rsidR="006E67B2" w:rsidRPr="003B4160" w:rsidRDefault="006E67B2" w:rsidP="001D42AE">
      <w:pPr>
        <w:widowControl w:val="0"/>
        <w:autoSpaceDE w:val="0"/>
        <w:autoSpaceDN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без личной явки:</w:t>
      </w:r>
    </w:p>
    <w:p w:rsidR="006E67B2" w:rsidRPr="003B4160" w:rsidRDefault="006E67B2" w:rsidP="001D42AE">
      <w:pPr>
        <w:widowControl w:val="0"/>
        <w:autoSpaceDE w:val="0"/>
        <w:autoSpaceDN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в электронной форме через личный кабинет заявителя на ПГУ ЛО/ЕПГУ;</w:t>
      </w:r>
    </w:p>
    <w:p w:rsidR="006E67B2" w:rsidRPr="003B4160" w:rsidRDefault="006E67B2" w:rsidP="001D42AE">
      <w:pPr>
        <w:widowControl w:val="0"/>
        <w:autoSpaceDE w:val="0"/>
        <w:autoSpaceDN w:val="0"/>
        <w:spacing w:after="0" w:line="240" w:lineRule="auto"/>
        <w:ind w:left="851" w:right="-284" w:firstLine="540"/>
        <w:jc w:val="both"/>
        <w:rPr>
          <w:rFonts w:ascii="Times New Roman" w:hAnsi="Times New Roman" w:cs="Times New Roman"/>
          <w:sz w:val="24"/>
          <w:szCs w:val="24"/>
        </w:rPr>
      </w:pPr>
      <w:r w:rsidRPr="003B4160">
        <w:rPr>
          <w:rFonts w:ascii="Times New Roman" w:hAnsi="Times New Roman" w:cs="Times New Roman"/>
          <w:sz w:val="24"/>
          <w:szCs w:val="24"/>
        </w:rPr>
        <w:t>электронной почте.</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При поступлении указанных документов (сведений) в ОМСУ решение о предоставлении (об отказе в предоставлении) муниципальной услуги будет принято и направлено в Ваш адрес в установленные сроки.</w:t>
      </w:r>
    </w:p>
    <w:p w:rsidR="006E67B2" w:rsidRPr="003B4160" w:rsidRDefault="006E67B2" w:rsidP="001D42AE">
      <w:pPr>
        <w:spacing w:after="0" w:line="240" w:lineRule="auto"/>
        <w:ind w:left="851" w:right="-284"/>
        <w:jc w:val="both"/>
        <w:rPr>
          <w:rFonts w:ascii="Times New Roman" w:hAnsi="Times New Roman" w:cs="Times New Roman"/>
          <w:sz w:val="24"/>
          <w:szCs w:val="24"/>
        </w:rPr>
      </w:pP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 xml:space="preserve">Наименование должности                                        </w:t>
      </w:r>
    </w:p>
    <w:p w:rsidR="006E67B2" w:rsidRPr="003B4160" w:rsidRDefault="006E67B2" w:rsidP="001D42AE">
      <w:pPr>
        <w:spacing w:after="0" w:line="240" w:lineRule="auto"/>
        <w:ind w:left="851" w:right="-284"/>
        <w:jc w:val="both"/>
        <w:rPr>
          <w:rFonts w:ascii="Times New Roman" w:hAnsi="Times New Roman" w:cs="Times New Roman"/>
          <w:sz w:val="24"/>
          <w:szCs w:val="24"/>
        </w:rPr>
      </w:pPr>
      <w:r w:rsidRPr="003B4160">
        <w:rPr>
          <w:rFonts w:ascii="Times New Roman" w:hAnsi="Times New Roman" w:cs="Times New Roman"/>
          <w:sz w:val="24"/>
          <w:szCs w:val="24"/>
        </w:rPr>
        <w:t>руководителя ОМСУ                          __________________      _________________________</w:t>
      </w:r>
    </w:p>
    <w:p w:rsidR="000078A4" w:rsidRPr="00F0005E" w:rsidRDefault="006E67B2" w:rsidP="001D42AE">
      <w:pPr>
        <w:spacing w:after="0" w:line="240" w:lineRule="auto"/>
        <w:ind w:left="851" w:right="-284"/>
        <w:jc w:val="both"/>
        <w:rPr>
          <w:rFonts w:ascii="Times New Roman" w:hAnsi="Times New Roman" w:cs="Times New Roman"/>
          <w:sz w:val="24"/>
          <w:szCs w:val="24"/>
          <w:vertAlign w:val="superscript"/>
        </w:rPr>
      </w:pPr>
      <w:r w:rsidRPr="003B4160">
        <w:rPr>
          <w:rFonts w:ascii="Times New Roman" w:hAnsi="Times New Roman" w:cs="Times New Roman"/>
          <w:sz w:val="24"/>
          <w:szCs w:val="24"/>
          <w:vertAlign w:val="superscript"/>
        </w:rPr>
        <w:t xml:space="preserve">                                                       </w:t>
      </w:r>
      <w:r w:rsidRPr="003B4160">
        <w:rPr>
          <w:rFonts w:ascii="Times New Roman" w:hAnsi="Times New Roman" w:cs="Times New Roman"/>
          <w:sz w:val="24"/>
          <w:szCs w:val="24"/>
          <w:vertAlign w:val="superscript"/>
        </w:rPr>
        <w:tab/>
        <w:t xml:space="preserve">                                              (подпись) </w:t>
      </w:r>
      <w:r w:rsidRPr="003B4160">
        <w:rPr>
          <w:rFonts w:ascii="Times New Roman" w:hAnsi="Times New Roman" w:cs="Times New Roman"/>
          <w:sz w:val="24"/>
          <w:szCs w:val="24"/>
          <w:vertAlign w:val="superscript"/>
        </w:rPr>
        <w:tab/>
        <w:t xml:space="preserve">                                 </w:t>
      </w:r>
      <w:r w:rsidR="00F0005E">
        <w:rPr>
          <w:rFonts w:ascii="Times New Roman" w:hAnsi="Times New Roman" w:cs="Times New Roman"/>
          <w:sz w:val="24"/>
          <w:szCs w:val="24"/>
          <w:vertAlign w:val="superscript"/>
        </w:rPr>
        <w:t xml:space="preserve">            (фамилия, инициалы)</w:t>
      </w:r>
    </w:p>
    <w:sectPr w:rsidR="000078A4" w:rsidRPr="00F0005E" w:rsidSect="00BC3C95">
      <w:headerReference w:type="default" r:id="rId20"/>
      <w:pgSz w:w="11906" w:h="16838"/>
      <w:pgMar w:top="1134" w:right="849" w:bottom="1134" w:left="1134"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C5C" w:rsidRDefault="000C2C5C" w:rsidP="0002616D">
      <w:pPr>
        <w:spacing w:after="0" w:line="240" w:lineRule="auto"/>
      </w:pPr>
      <w:r>
        <w:separator/>
      </w:r>
    </w:p>
  </w:endnote>
  <w:endnote w:type="continuationSeparator" w:id="0">
    <w:p w:rsidR="000C2C5C" w:rsidRDefault="000C2C5C" w:rsidP="000261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font331">
    <w:altName w:val="Times New Roman"/>
    <w:charset w:val="CC"/>
    <w:family w:val="auto"/>
    <w:pitch w:val="variable"/>
    <w:sig w:usb0="00000000" w:usb1="00000000" w:usb2="00000000" w:usb3="00000000" w:csb0="00000000" w:csb1="00000000"/>
  </w:font>
  <w:font w:name="TimesNewRomanPSMT">
    <w:altName w:val="Times New Roman"/>
    <w:charset w:val="01"/>
    <w:family w:val="roman"/>
    <w:pitch w:val="variable"/>
    <w:sig w:usb0="000000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C5C" w:rsidRDefault="000C2C5C" w:rsidP="0002616D">
      <w:pPr>
        <w:spacing w:after="0" w:line="240" w:lineRule="auto"/>
      </w:pPr>
      <w:r>
        <w:separator/>
      </w:r>
    </w:p>
  </w:footnote>
  <w:footnote w:type="continuationSeparator" w:id="0">
    <w:p w:rsidR="000C2C5C" w:rsidRDefault="000C2C5C" w:rsidP="0002616D">
      <w:pPr>
        <w:spacing w:after="0" w:line="240" w:lineRule="auto"/>
      </w:pPr>
      <w:r>
        <w:continuationSeparator/>
      </w:r>
    </w:p>
  </w:footnote>
  <w:footnote w:id="1">
    <w:p w:rsidR="00EC11F9" w:rsidRDefault="00EC11F9" w:rsidP="003500CC">
      <w:pPr>
        <w:pStyle w:val="ae"/>
        <w:ind w:left="851"/>
      </w:pPr>
      <w:r>
        <w:rPr>
          <w:rStyle w:val="af0"/>
        </w:rPr>
        <w:footnoteRef/>
      </w:r>
      <w:r>
        <w:t xml:space="preserve"> </w:t>
      </w:r>
      <w:r w:rsidRPr="00A04D22">
        <w:t>В случае если заявителем/представителем заявителя представляется иной документ, удостоверяющий личность, то графа не заполняется, к заявлению приобщается копия (скан) указанного документа.</w:t>
      </w:r>
    </w:p>
  </w:footnote>
  <w:footnote w:id="2">
    <w:p w:rsidR="00EC11F9" w:rsidRDefault="00EC11F9" w:rsidP="006E67B2">
      <w:pPr>
        <w:pStyle w:val="ae"/>
      </w:pPr>
      <w:r>
        <w:rPr>
          <w:rStyle w:val="af0"/>
        </w:rPr>
        <w:footnoteRef/>
      </w:r>
      <w:r>
        <w:t xml:space="preserve"> заполняются для подтверждения </w:t>
      </w:r>
      <w:proofErr w:type="spellStart"/>
      <w:r>
        <w:t>малоимущности</w:t>
      </w:r>
      <w:proofErr w:type="spellEnd"/>
    </w:p>
  </w:footnote>
  <w:footnote w:id="3">
    <w:p w:rsidR="00EC11F9" w:rsidRDefault="00EC11F9" w:rsidP="006E67B2">
      <w:pPr>
        <w:pStyle w:val="ae"/>
      </w:pPr>
      <w:r>
        <w:rPr>
          <w:rStyle w:val="af0"/>
        </w:rPr>
        <w:footnoteRef/>
      </w:r>
      <w:r>
        <w:t xml:space="preserve"> заполняются для подтверждения </w:t>
      </w:r>
      <w:proofErr w:type="spellStart"/>
      <w:r>
        <w:t>малоимущности</w:t>
      </w:r>
      <w:proofErr w:type="spellEnd"/>
    </w:p>
  </w:footnote>
  <w:footnote w:id="4">
    <w:p w:rsidR="00EC11F9" w:rsidRDefault="00EC11F9" w:rsidP="006E67B2">
      <w:pPr>
        <w:pStyle w:val="ae"/>
      </w:pPr>
    </w:p>
  </w:footnote>
  <w:footnote w:id="5">
    <w:p w:rsidR="00EC11F9" w:rsidRDefault="00EC11F9" w:rsidP="006E67B2">
      <w:pPr>
        <w:pStyle w:val="ae"/>
      </w:pPr>
      <w:r>
        <w:rPr>
          <w:rStyle w:val="af0"/>
        </w:rPr>
        <w:footnoteRef/>
      </w:r>
      <w:r w:rsidRPr="00F74FE9">
        <w:t xml:space="preserve"> </w:t>
      </w:r>
      <w:r>
        <w:t xml:space="preserve">заполняются для подтверждения </w:t>
      </w:r>
      <w:proofErr w:type="spellStart"/>
      <w:r>
        <w:t>малоимущности</w:t>
      </w:r>
      <w:proofErr w:type="spellEnd"/>
    </w:p>
  </w:footnote>
  <w:footnote w:id="6">
    <w:p w:rsidR="00EC11F9" w:rsidRDefault="00EC11F9" w:rsidP="006E67B2">
      <w:pPr>
        <w:pStyle w:val="ae"/>
      </w:pPr>
      <w:r>
        <w:rPr>
          <w:rStyle w:val="af0"/>
        </w:rPr>
        <w:footnoteRef/>
      </w:r>
      <w:r>
        <w:t xml:space="preserve"> заполняются для подтверждения </w:t>
      </w:r>
      <w:proofErr w:type="spellStart"/>
      <w:r>
        <w:t>малоимущности</w:t>
      </w:r>
      <w:proofErr w:type="spell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1F9" w:rsidRDefault="00EC11F9">
    <w:pPr>
      <w:pStyle w:val="aa"/>
      <w:jc w:val="center"/>
    </w:pPr>
  </w:p>
  <w:p w:rsidR="00EC11F9" w:rsidRDefault="00EC11F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0263B66"/>
    <w:lvl w:ilvl="0">
      <w:numFmt w:val="bullet"/>
      <w:lvlText w:val="*"/>
      <w:lvlJc w:val="left"/>
    </w:lvl>
  </w:abstractNum>
  <w:abstractNum w:abstractNumId="1">
    <w:nsid w:val="08A718E8"/>
    <w:multiLevelType w:val="hybridMultilevel"/>
    <w:tmpl w:val="41EA2800"/>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B629C7"/>
    <w:multiLevelType w:val="hybridMultilevel"/>
    <w:tmpl w:val="6DC8EE90"/>
    <w:lvl w:ilvl="0" w:tplc="35EE45B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7">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661283"/>
    <w:multiLevelType w:val="hybridMultilevel"/>
    <w:tmpl w:val="DA883D96"/>
    <w:lvl w:ilvl="0" w:tplc="CB7E4B5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34B70E50"/>
    <w:multiLevelType w:val="singleLevel"/>
    <w:tmpl w:val="0419000F"/>
    <w:lvl w:ilvl="0">
      <w:start w:val="1"/>
      <w:numFmt w:val="decimal"/>
      <w:lvlText w:val="%1."/>
      <w:lvlJc w:val="left"/>
      <w:pPr>
        <w:tabs>
          <w:tab w:val="num" w:pos="360"/>
        </w:tabs>
        <w:ind w:left="360" w:hanging="36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F06119E"/>
    <w:multiLevelType w:val="hybridMultilevel"/>
    <w:tmpl w:val="63227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8B4C19"/>
    <w:multiLevelType w:val="hybridMultilevel"/>
    <w:tmpl w:val="D12E6148"/>
    <w:lvl w:ilvl="0" w:tplc="0324C6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nsid w:val="435D1175"/>
    <w:multiLevelType w:val="hybridMultilevel"/>
    <w:tmpl w:val="E502FEBC"/>
    <w:lvl w:ilvl="0" w:tplc="D982F42C">
      <w:start w:val="1"/>
      <w:numFmt w:val="bullet"/>
      <w:lvlText w:val="-"/>
      <w:lvlJc w:val="left"/>
      <w:pPr>
        <w:ind w:left="1637"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9">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21">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0DD2BEC"/>
    <w:multiLevelType w:val="hybridMultilevel"/>
    <w:tmpl w:val="939C57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8617851"/>
    <w:multiLevelType w:val="hybridMultilevel"/>
    <w:tmpl w:val="F1141EB2"/>
    <w:lvl w:ilvl="0" w:tplc="8D5CA93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nsid w:val="7CAB7E89"/>
    <w:multiLevelType w:val="hybridMultilevel"/>
    <w:tmpl w:val="65A01AF6"/>
    <w:lvl w:ilvl="0" w:tplc="4DA62B4E">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26">
    <w:nsid w:val="7D5916AE"/>
    <w:multiLevelType w:val="hybridMultilevel"/>
    <w:tmpl w:val="45DA15E0"/>
    <w:lvl w:ilvl="0" w:tplc="FB708D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num>
  <w:num w:numId="3">
    <w:abstractNumId w:val="18"/>
  </w:num>
  <w:num w:numId="4">
    <w:abstractNumId w:val="25"/>
  </w:num>
  <w:num w:numId="5">
    <w:abstractNumId w:val="4"/>
  </w:num>
  <w:num w:numId="6">
    <w:abstractNumId w:val="21"/>
  </w:num>
  <w:num w:numId="7">
    <w:abstractNumId w:val="13"/>
  </w:num>
  <w:num w:numId="8">
    <w:abstractNumId w:val="14"/>
  </w:num>
  <w:num w:numId="9">
    <w:abstractNumId w:val="20"/>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6"/>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12"/>
  </w:num>
  <w:num w:numId="16">
    <w:abstractNumId w:val="2"/>
  </w:num>
  <w:num w:numId="17">
    <w:abstractNumId w:val="19"/>
  </w:num>
  <w:num w:numId="18">
    <w:abstractNumId w:val="22"/>
  </w:num>
  <w:num w:numId="19">
    <w:abstractNumId w:val="17"/>
  </w:num>
  <w:num w:numId="20">
    <w:abstractNumId w:val="9"/>
  </w:num>
  <w:num w:numId="21">
    <w:abstractNumId w:val="1"/>
  </w:num>
  <w:num w:numId="22">
    <w:abstractNumId w:val="5"/>
  </w:num>
  <w:num w:numId="23">
    <w:abstractNumId w:val="23"/>
  </w:num>
  <w:num w:numId="24">
    <w:abstractNumId w:val="15"/>
  </w:num>
  <w:num w:numId="25">
    <w:abstractNumId w:val="3"/>
  </w:num>
  <w:num w:numId="26">
    <w:abstractNumId w:val="26"/>
  </w:num>
  <w:num w:numId="27">
    <w:abstractNumId w:val="7"/>
  </w:num>
  <w:num w:numId="28">
    <w:abstractNumId w:val="16"/>
  </w:num>
  <w:num w:numId="29">
    <w:abstractNumId w:val="24"/>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C62B56"/>
    <w:rsid w:val="000078A4"/>
    <w:rsid w:val="00007C42"/>
    <w:rsid w:val="00012BD9"/>
    <w:rsid w:val="0001334E"/>
    <w:rsid w:val="00015E2F"/>
    <w:rsid w:val="000161D8"/>
    <w:rsid w:val="0001640D"/>
    <w:rsid w:val="00016DCD"/>
    <w:rsid w:val="00025386"/>
    <w:rsid w:val="0002616D"/>
    <w:rsid w:val="0003164F"/>
    <w:rsid w:val="000352EA"/>
    <w:rsid w:val="000356BC"/>
    <w:rsid w:val="0005028B"/>
    <w:rsid w:val="00051A05"/>
    <w:rsid w:val="00051BB3"/>
    <w:rsid w:val="00051CBF"/>
    <w:rsid w:val="0005223B"/>
    <w:rsid w:val="000543B8"/>
    <w:rsid w:val="00055989"/>
    <w:rsid w:val="00062A4C"/>
    <w:rsid w:val="00065B0F"/>
    <w:rsid w:val="00067B04"/>
    <w:rsid w:val="0007565E"/>
    <w:rsid w:val="00075E1C"/>
    <w:rsid w:val="00077058"/>
    <w:rsid w:val="00080DB2"/>
    <w:rsid w:val="0008189D"/>
    <w:rsid w:val="00082E1F"/>
    <w:rsid w:val="0008457F"/>
    <w:rsid w:val="00084B33"/>
    <w:rsid w:val="00085CBA"/>
    <w:rsid w:val="000955EE"/>
    <w:rsid w:val="00095B46"/>
    <w:rsid w:val="000B101A"/>
    <w:rsid w:val="000B1113"/>
    <w:rsid w:val="000B13A4"/>
    <w:rsid w:val="000B1B86"/>
    <w:rsid w:val="000B68E8"/>
    <w:rsid w:val="000B7516"/>
    <w:rsid w:val="000C0664"/>
    <w:rsid w:val="000C0EEB"/>
    <w:rsid w:val="000C2C5C"/>
    <w:rsid w:val="000C4D08"/>
    <w:rsid w:val="000C6648"/>
    <w:rsid w:val="000C6C56"/>
    <w:rsid w:val="000D0637"/>
    <w:rsid w:val="000D4806"/>
    <w:rsid w:val="000D50C2"/>
    <w:rsid w:val="000D54E4"/>
    <w:rsid w:val="000D5AEC"/>
    <w:rsid w:val="000D75CA"/>
    <w:rsid w:val="000E3371"/>
    <w:rsid w:val="000E4EAC"/>
    <w:rsid w:val="000E5E78"/>
    <w:rsid w:val="000E6CAB"/>
    <w:rsid w:val="000F46DF"/>
    <w:rsid w:val="001038FB"/>
    <w:rsid w:val="00107B96"/>
    <w:rsid w:val="001109F6"/>
    <w:rsid w:val="001112A0"/>
    <w:rsid w:val="00116AAD"/>
    <w:rsid w:val="00121B75"/>
    <w:rsid w:val="00125657"/>
    <w:rsid w:val="00127BE7"/>
    <w:rsid w:val="00133504"/>
    <w:rsid w:val="001345EB"/>
    <w:rsid w:val="00134971"/>
    <w:rsid w:val="001355DD"/>
    <w:rsid w:val="00141DF1"/>
    <w:rsid w:val="00146C6D"/>
    <w:rsid w:val="00147DF5"/>
    <w:rsid w:val="00153C48"/>
    <w:rsid w:val="00153D9C"/>
    <w:rsid w:val="0015643F"/>
    <w:rsid w:val="00164528"/>
    <w:rsid w:val="00165A70"/>
    <w:rsid w:val="001711A2"/>
    <w:rsid w:val="00174702"/>
    <w:rsid w:val="00176924"/>
    <w:rsid w:val="00180020"/>
    <w:rsid w:val="00181483"/>
    <w:rsid w:val="00191F0B"/>
    <w:rsid w:val="001956A8"/>
    <w:rsid w:val="001A025B"/>
    <w:rsid w:val="001A226D"/>
    <w:rsid w:val="001A7D8B"/>
    <w:rsid w:val="001A7DC1"/>
    <w:rsid w:val="001B32F7"/>
    <w:rsid w:val="001D1536"/>
    <w:rsid w:val="001D3865"/>
    <w:rsid w:val="001D3B21"/>
    <w:rsid w:val="001D3FA4"/>
    <w:rsid w:val="001D42AE"/>
    <w:rsid w:val="001D7C07"/>
    <w:rsid w:val="001E04E8"/>
    <w:rsid w:val="001E29F0"/>
    <w:rsid w:val="001E4028"/>
    <w:rsid w:val="001F1149"/>
    <w:rsid w:val="001F215B"/>
    <w:rsid w:val="001F72CA"/>
    <w:rsid w:val="001F7851"/>
    <w:rsid w:val="00200600"/>
    <w:rsid w:val="00200660"/>
    <w:rsid w:val="00201001"/>
    <w:rsid w:val="0020229E"/>
    <w:rsid w:val="00202C25"/>
    <w:rsid w:val="00203FE2"/>
    <w:rsid w:val="0020430C"/>
    <w:rsid w:val="00206B1B"/>
    <w:rsid w:val="00211A22"/>
    <w:rsid w:val="00213814"/>
    <w:rsid w:val="002175E6"/>
    <w:rsid w:val="0022083F"/>
    <w:rsid w:val="002213BB"/>
    <w:rsid w:val="00230ECF"/>
    <w:rsid w:val="00235DAC"/>
    <w:rsid w:val="00236F91"/>
    <w:rsid w:val="00241666"/>
    <w:rsid w:val="00242EEF"/>
    <w:rsid w:val="002430DD"/>
    <w:rsid w:val="00244C32"/>
    <w:rsid w:val="00247230"/>
    <w:rsid w:val="00256450"/>
    <w:rsid w:val="00256BA9"/>
    <w:rsid w:val="00257F44"/>
    <w:rsid w:val="0026008A"/>
    <w:rsid w:val="0026514C"/>
    <w:rsid w:val="002735D7"/>
    <w:rsid w:val="00274118"/>
    <w:rsid w:val="00274363"/>
    <w:rsid w:val="00274545"/>
    <w:rsid w:val="0027629E"/>
    <w:rsid w:val="002765A1"/>
    <w:rsid w:val="00281D2B"/>
    <w:rsid w:val="0028417B"/>
    <w:rsid w:val="00286531"/>
    <w:rsid w:val="00286EF5"/>
    <w:rsid w:val="00293175"/>
    <w:rsid w:val="002937B4"/>
    <w:rsid w:val="00296A0B"/>
    <w:rsid w:val="002A33A2"/>
    <w:rsid w:val="002A6F7C"/>
    <w:rsid w:val="002B03D7"/>
    <w:rsid w:val="002B76F5"/>
    <w:rsid w:val="002C1015"/>
    <w:rsid w:val="002C1C40"/>
    <w:rsid w:val="002C5129"/>
    <w:rsid w:val="002C5781"/>
    <w:rsid w:val="002C624A"/>
    <w:rsid w:val="002D30B9"/>
    <w:rsid w:val="002D72A6"/>
    <w:rsid w:val="002E1273"/>
    <w:rsid w:val="002E67E7"/>
    <w:rsid w:val="002F03F4"/>
    <w:rsid w:val="002F1D1D"/>
    <w:rsid w:val="002F291F"/>
    <w:rsid w:val="00301543"/>
    <w:rsid w:val="00302196"/>
    <w:rsid w:val="003056A8"/>
    <w:rsid w:val="00306DC3"/>
    <w:rsid w:val="00310F26"/>
    <w:rsid w:val="003110A0"/>
    <w:rsid w:val="00312046"/>
    <w:rsid w:val="003137FE"/>
    <w:rsid w:val="00314DCE"/>
    <w:rsid w:val="00315F6B"/>
    <w:rsid w:val="003167AF"/>
    <w:rsid w:val="00317DD8"/>
    <w:rsid w:val="00330B59"/>
    <w:rsid w:val="003331EF"/>
    <w:rsid w:val="0033323D"/>
    <w:rsid w:val="0033348C"/>
    <w:rsid w:val="00335812"/>
    <w:rsid w:val="00336261"/>
    <w:rsid w:val="00337627"/>
    <w:rsid w:val="00341732"/>
    <w:rsid w:val="003435E7"/>
    <w:rsid w:val="00343757"/>
    <w:rsid w:val="00344F5D"/>
    <w:rsid w:val="003451FE"/>
    <w:rsid w:val="003500CC"/>
    <w:rsid w:val="0035033A"/>
    <w:rsid w:val="003529C8"/>
    <w:rsid w:val="00352EC0"/>
    <w:rsid w:val="00360DE0"/>
    <w:rsid w:val="00364B50"/>
    <w:rsid w:val="00366A0C"/>
    <w:rsid w:val="0037233F"/>
    <w:rsid w:val="003815F9"/>
    <w:rsid w:val="0038315B"/>
    <w:rsid w:val="00384D6F"/>
    <w:rsid w:val="00390EE4"/>
    <w:rsid w:val="00392934"/>
    <w:rsid w:val="00392AFA"/>
    <w:rsid w:val="00394DC4"/>
    <w:rsid w:val="003A1229"/>
    <w:rsid w:val="003A4440"/>
    <w:rsid w:val="003A51B8"/>
    <w:rsid w:val="003A567A"/>
    <w:rsid w:val="003A7C6E"/>
    <w:rsid w:val="003B009A"/>
    <w:rsid w:val="003B1E78"/>
    <w:rsid w:val="003B4160"/>
    <w:rsid w:val="003B6A2D"/>
    <w:rsid w:val="003B7274"/>
    <w:rsid w:val="003C0940"/>
    <w:rsid w:val="003C162D"/>
    <w:rsid w:val="003C22A7"/>
    <w:rsid w:val="003C4E84"/>
    <w:rsid w:val="003C5ADA"/>
    <w:rsid w:val="003D6BD9"/>
    <w:rsid w:val="003E113F"/>
    <w:rsid w:val="003E160B"/>
    <w:rsid w:val="003E449E"/>
    <w:rsid w:val="003E51D4"/>
    <w:rsid w:val="003E53DB"/>
    <w:rsid w:val="003E70C3"/>
    <w:rsid w:val="003E76DB"/>
    <w:rsid w:val="003E76ED"/>
    <w:rsid w:val="003F4A2D"/>
    <w:rsid w:val="00400B0F"/>
    <w:rsid w:val="00404538"/>
    <w:rsid w:val="00411198"/>
    <w:rsid w:val="00413463"/>
    <w:rsid w:val="00413FE7"/>
    <w:rsid w:val="0041561D"/>
    <w:rsid w:val="004159FC"/>
    <w:rsid w:val="00416714"/>
    <w:rsid w:val="004167E6"/>
    <w:rsid w:val="00420119"/>
    <w:rsid w:val="004224F2"/>
    <w:rsid w:val="00424383"/>
    <w:rsid w:val="004300F4"/>
    <w:rsid w:val="00432435"/>
    <w:rsid w:val="004342E7"/>
    <w:rsid w:val="00436930"/>
    <w:rsid w:val="00437D1E"/>
    <w:rsid w:val="00440A5E"/>
    <w:rsid w:val="00441986"/>
    <w:rsid w:val="00443EBF"/>
    <w:rsid w:val="004455D9"/>
    <w:rsid w:val="00445B1D"/>
    <w:rsid w:val="00451267"/>
    <w:rsid w:val="0045723A"/>
    <w:rsid w:val="00464303"/>
    <w:rsid w:val="0047372E"/>
    <w:rsid w:val="004743C5"/>
    <w:rsid w:val="00477256"/>
    <w:rsid w:val="004773BC"/>
    <w:rsid w:val="004821BF"/>
    <w:rsid w:val="00484F7B"/>
    <w:rsid w:val="004914B7"/>
    <w:rsid w:val="004915AF"/>
    <w:rsid w:val="00495030"/>
    <w:rsid w:val="004A16FE"/>
    <w:rsid w:val="004A24B2"/>
    <w:rsid w:val="004A4AEC"/>
    <w:rsid w:val="004A7D7E"/>
    <w:rsid w:val="004A7E8E"/>
    <w:rsid w:val="004B0E68"/>
    <w:rsid w:val="004B2175"/>
    <w:rsid w:val="004B72CE"/>
    <w:rsid w:val="004C33CF"/>
    <w:rsid w:val="004C4C9D"/>
    <w:rsid w:val="004C5883"/>
    <w:rsid w:val="004D0810"/>
    <w:rsid w:val="004D308F"/>
    <w:rsid w:val="004E3557"/>
    <w:rsid w:val="004E4AEB"/>
    <w:rsid w:val="004E563D"/>
    <w:rsid w:val="004E6E9D"/>
    <w:rsid w:val="004F06E2"/>
    <w:rsid w:val="004F1499"/>
    <w:rsid w:val="004F26FA"/>
    <w:rsid w:val="004F3914"/>
    <w:rsid w:val="004F6CD0"/>
    <w:rsid w:val="004F72A6"/>
    <w:rsid w:val="00501A41"/>
    <w:rsid w:val="0050249E"/>
    <w:rsid w:val="00505E8C"/>
    <w:rsid w:val="00507B63"/>
    <w:rsid w:val="005101CF"/>
    <w:rsid w:val="005112FA"/>
    <w:rsid w:val="00512106"/>
    <w:rsid w:val="00512419"/>
    <w:rsid w:val="00525838"/>
    <w:rsid w:val="00530891"/>
    <w:rsid w:val="00531925"/>
    <w:rsid w:val="0053358F"/>
    <w:rsid w:val="00535859"/>
    <w:rsid w:val="00536BBE"/>
    <w:rsid w:val="00545B24"/>
    <w:rsid w:val="00551E08"/>
    <w:rsid w:val="0055369D"/>
    <w:rsid w:val="00555091"/>
    <w:rsid w:val="005576A2"/>
    <w:rsid w:val="00561419"/>
    <w:rsid w:val="005623FE"/>
    <w:rsid w:val="00562506"/>
    <w:rsid w:val="00563990"/>
    <w:rsid w:val="0056781F"/>
    <w:rsid w:val="00571918"/>
    <w:rsid w:val="005733D1"/>
    <w:rsid w:val="00573D02"/>
    <w:rsid w:val="005825E4"/>
    <w:rsid w:val="005867C6"/>
    <w:rsid w:val="005926BE"/>
    <w:rsid w:val="00596066"/>
    <w:rsid w:val="005A0D28"/>
    <w:rsid w:val="005A0D89"/>
    <w:rsid w:val="005A399F"/>
    <w:rsid w:val="005A4BFF"/>
    <w:rsid w:val="005A5756"/>
    <w:rsid w:val="005A7292"/>
    <w:rsid w:val="005A7BB3"/>
    <w:rsid w:val="005B0ADE"/>
    <w:rsid w:val="005B3E2F"/>
    <w:rsid w:val="005B48A3"/>
    <w:rsid w:val="005B55F3"/>
    <w:rsid w:val="005B70A6"/>
    <w:rsid w:val="005C0035"/>
    <w:rsid w:val="005C175B"/>
    <w:rsid w:val="005C4EFB"/>
    <w:rsid w:val="005C6113"/>
    <w:rsid w:val="005D1497"/>
    <w:rsid w:val="005D38FE"/>
    <w:rsid w:val="005E1E48"/>
    <w:rsid w:val="005E26B8"/>
    <w:rsid w:val="005E53CA"/>
    <w:rsid w:val="005E79EA"/>
    <w:rsid w:val="005F0030"/>
    <w:rsid w:val="005F29B6"/>
    <w:rsid w:val="005F3862"/>
    <w:rsid w:val="005F4843"/>
    <w:rsid w:val="005F6AD8"/>
    <w:rsid w:val="006010BC"/>
    <w:rsid w:val="00604301"/>
    <w:rsid w:val="00604E29"/>
    <w:rsid w:val="006124E4"/>
    <w:rsid w:val="00614024"/>
    <w:rsid w:val="006155F1"/>
    <w:rsid w:val="006174AE"/>
    <w:rsid w:val="0062113E"/>
    <w:rsid w:val="00621AC8"/>
    <w:rsid w:val="00622327"/>
    <w:rsid w:val="00624B69"/>
    <w:rsid w:val="0063015C"/>
    <w:rsid w:val="00633688"/>
    <w:rsid w:val="006350D7"/>
    <w:rsid w:val="006465DA"/>
    <w:rsid w:val="006471B6"/>
    <w:rsid w:val="00650D75"/>
    <w:rsid w:val="006537A4"/>
    <w:rsid w:val="006542CF"/>
    <w:rsid w:val="00656B31"/>
    <w:rsid w:val="00656C3E"/>
    <w:rsid w:val="00661072"/>
    <w:rsid w:val="006616BA"/>
    <w:rsid w:val="00661F88"/>
    <w:rsid w:val="006646FE"/>
    <w:rsid w:val="006709E0"/>
    <w:rsid w:val="00672762"/>
    <w:rsid w:val="00675EDE"/>
    <w:rsid w:val="006777D2"/>
    <w:rsid w:val="006800A9"/>
    <w:rsid w:val="006802BC"/>
    <w:rsid w:val="00682EE2"/>
    <w:rsid w:val="0069577A"/>
    <w:rsid w:val="00696645"/>
    <w:rsid w:val="006A117A"/>
    <w:rsid w:val="006A1CC1"/>
    <w:rsid w:val="006A501C"/>
    <w:rsid w:val="006A643A"/>
    <w:rsid w:val="006A7D16"/>
    <w:rsid w:val="006B2092"/>
    <w:rsid w:val="006B2343"/>
    <w:rsid w:val="006B2901"/>
    <w:rsid w:val="006B3AA1"/>
    <w:rsid w:val="006B5724"/>
    <w:rsid w:val="006B7C50"/>
    <w:rsid w:val="006B7F27"/>
    <w:rsid w:val="006C7E7E"/>
    <w:rsid w:val="006D56E4"/>
    <w:rsid w:val="006E67B2"/>
    <w:rsid w:val="006F2F52"/>
    <w:rsid w:val="006F5960"/>
    <w:rsid w:val="006F5DBC"/>
    <w:rsid w:val="006F63ED"/>
    <w:rsid w:val="006F70A2"/>
    <w:rsid w:val="0070055D"/>
    <w:rsid w:val="0070180C"/>
    <w:rsid w:val="00702F53"/>
    <w:rsid w:val="00705077"/>
    <w:rsid w:val="0070522C"/>
    <w:rsid w:val="0070551F"/>
    <w:rsid w:val="00707AE5"/>
    <w:rsid w:val="0071429B"/>
    <w:rsid w:val="00717A3F"/>
    <w:rsid w:val="00722D71"/>
    <w:rsid w:val="00723280"/>
    <w:rsid w:val="00725BA5"/>
    <w:rsid w:val="00730486"/>
    <w:rsid w:val="00731224"/>
    <w:rsid w:val="00733F52"/>
    <w:rsid w:val="0073532E"/>
    <w:rsid w:val="00736D58"/>
    <w:rsid w:val="00741002"/>
    <w:rsid w:val="00743C8A"/>
    <w:rsid w:val="00746AA4"/>
    <w:rsid w:val="00747BF5"/>
    <w:rsid w:val="00752200"/>
    <w:rsid w:val="00753845"/>
    <w:rsid w:val="0075512F"/>
    <w:rsid w:val="007565BE"/>
    <w:rsid w:val="00757207"/>
    <w:rsid w:val="00762409"/>
    <w:rsid w:val="0076539F"/>
    <w:rsid w:val="00767A16"/>
    <w:rsid w:val="00767DF0"/>
    <w:rsid w:val="007713C2"/>
    <w:rsid w:val="00774B8A"/>
    <w:rsid w:val="00780B24"/>
    <w:rsid w:val="007906F2"/>
    <w:rsid w:val="007A39CE"/>
    <w:rsid w:val="007A3BAC"/>
    <w:rsid w:val="007A45DD"/>
    <w:rsid w:val="007A4762"/>
    <w:rsid w:val="007A7F26"/>
    <w:rsid w:val="007B282D"/>
    <w:rsid w:val="007B4F1C"/>
    <w:rsid w:val="007B60E0"/>
    <w:rsid w:val="007C2602"/>
    <w:rsid w:val="007C3CB5"/>
    <w:rsid w:val="007C436E"/>
    <w:rsid w:val="007C60C6"/>
    <w:rsid w:val="007D2605"/>
    <w:rsid w:val="007E2627"/>
    <w:rsid w:val="007F1E36"/>
    <w:rsid w:val="007F29FC"/>
    <w:rsid w:val="007F32EF"/>
    <w:rsid w:val="007F359C"/>
    <w:rsid w:val="007F69D5"/>
    <w:rsid w:val="007F769E"/>
    <w:rsid w:val="00802CEE"/>
    <w:rsid w:val="00810A72"/>
    <w:rsid w:val="0081263F"/>
    <w:rsid w:val="008141CF"/>
    <w:rsid w:val="008159C7"/>
    <w:rsid w:val="00817B31"/>
    <w:rsid w:val="00817FDD"/>
    <w:rsid w:val="00820864"/>
    <w:rsid w:val="00822D43"/>
    <w:rsid w:val="00823590"/>
    <w:rsid w:val="00827DB3"/>
    <w:rsid w:val="008303EA"/>
    <w:rsid w:val="00832A52"/>
    <w:rsid w:val="00836AAA"/>
    <w:rsid w:val="00837466"/>
    <w:rsid w:val="008375BC"/>
    <w:rsid w:val="0084200F"/>
    <w:rsid w:val="00844697"/>
    <w:rsid w:val="00845C8D"/>
    <w:rsid w:val="00853649"/>
    <w:rsid w:val="00870D77"/>
    <w:rsid w:val="00884247"/>
    <w:rsid w:val="00885B91"/>
    <w:rsid w:val="00890F5C"/>
    <w:rsid w:val="00891862"/>
    <w:rsid w:val="0089273C"/>
    <w:rsid w:val="00895835"/>
    <w:rsid w:val="008A0C6D"/>
    <w:rsid w:val="008A186F"/>
    <w:rsid w:val="008A69AF"/>
    <w:rsid w:val="008B74EB"/>
    <w:rsid w:val="008C293C"/>
    <w:rsid w:val="008C7F16"/>
    <w:rsid w:val="008D6C6D"/>
    <w:rsid w:val="008D72F2"/>
    <w:rsid w:val="008E3206"/>
    <w:rsid w:val="008E41EA"/>
    <w:rsid w:val="008E4A48"/>
    <w:rsid w:val="008E54F9"/>
    <w:rsid w:val="008F227D"/>
    <w:rsid w:val="008F2A7F"/>
    <w:rsid w:val="008F3235"/>
    <w:rsid w:val="008F5BBA"/>
    <w:rsid w:val="008F7F16"/>
    <w:rsid w:val="009011FD"/>
    <w:rsid w:val="0090679A"/>
    <w:rsid w:val="009160ED"/>
    <w:rsid w:val="00916C34"/>
    <w:rsid w:val="009253BD"/>
    <w:rsid w:val="0092577A"/>
    <w:rsid w:val="00930489"/>
    <w:rsid w:val="00933A34"/>
    <w:rsid w:val="00933D3F"/>
    <w:rsid w:val="00935E75"/>
    <w:rsid w:val="00937079"/>
    <w:rsid w:val="00942E73"/>
    <w:rsid w:val="009454BF"/>
    <w:rsid w:val="00945F41"/>
    <w:rsid w:val="00955714"/>
    <w:rsid w:val="00960BB4"/>
    <w:rsid w:val="00961376"/>
    <w:rsid w:val="00962548"/>
    <w:rsid w:val="00963AFD"/>
    <w:rsid w:val="00965FF9"/>
    <w:rsid w:val="00970967"/>
    <w:rsid w:val="00972C46"/>
    <w:rsid w:val="00973355"/>
    <w:rsid w:val="00974131"/>
    <w:rsid w:val="00974D1C"/>
    <w:rsid w:val="00975016"/>
    <w:rsid w:val="00975388"/>
    <w:rsid w:val="00982111"/>
    <w:rsid w:val="00982802"/>
    <w:rsid w:val="00987047"/>
    <w:rsid w:val="00987829"/>
    <w:rsid w:val="009922C9"/>
    <w:rsid w:val="009A4AB1"/>
    <w:rsid w:val="009A5E66"/>
    <w:rsid w:val="009B209F"/>
    <w:rsid w:val="009B3632"/>
    <w:rsid w:val="009B4380"/>
    <w:rsid w:val="009B7FCD"/>
    <w:rsid w:val="009C21D3"/>
    <w:rsid w:val="009C2C16"/>
    <w:rsid w:val="009C4CE2"/>
    <w:rsid w:val="009C5B45"/>
    <w:rsid w:val="009C6E15"/>
    <w:rsid w:val="009C765C"/>
    <w:rsid w:val="009D07EF"/>
    <w:rsid w:val="009D2489"/>
    <w:rsid w:val="009D4ECD"/>
    <w:rsid w:val="009E2B64"/>
    <w:rsid w:val="009F1565"/>
    <w:rsid w:val="009F1577"/>
    <w:rsid w:val="009F2C4E"/>
    <w:rsid w:val="009F5501"/>
    <w:rsid w:val="009F797D"/>
    <w:rsid w:val="00A00A90"/>
    <w:rsid w:val="00A04002"/>
    <w:rsid w:val="00A07DF1"/>
    <w:rsid w:val="00A121C6"/>
    <w:rsid w:val="00A12D49"/>
    <w:rsid w:val="00A15D67"/>
    <w:rsid w:val="00A171ED"/>
    <w:rsid w:val="00A24352"/>
    <w:rsid w:val="00A25847"/>
    <w:rsid w:val="00A25DBA"/>
    <w:rsid w:val="00A3445D"/>
    <w:rsid w:val="00A34F68"/>
    <w:rsid w:val="00A366BD"/>
    <w:rsid w:val="00A377BC"/>
    <w:rsid w:val="00A40573"/>
    <w:rsid w:val="00A41567"/>
    <w:rsid w:val="00A43F57"/>
    <w:rsid w:val="00A46B35"/>
    <w:rsid w:val="00A512FD"/>
    <w:rsid w:val="00A52425"/>
    <w:rsid w:val="00A5366E"/>
    <w:rsid w:val="00A552C4"/>
    <w:rsid w:val="00A56C7C"/>
    <w:rsid w:val="00A661AE"/>
    <w:rsid w:val="00A7366B"/>
    <w:rsid w:val="00A81213"/>
    <w:rsid w:val="00A82406"/>
    <w:rsid w:val="00A852FF"/>
    <w:rsid w:val="00A91AF8"/>
    <w:rsid w:val="00A91DCF"/>
    <w:rsid w:val="00A93633"/>
    <w:rsid w:val="00A942BC"/>
    <w:rsid w:val="00A94A20"/>
    <w:rsid w:val="00A9777C"/>
    <w:rsid w:val="00AA0CAA"/>
    <w:rsid w:val="00AA1E05"/>
    <w:rsid w:val="00AA2173"/>
    <w:rsid w:val="00AA5A82"/>
    <w:rsid w:val="00AA774A"/>
    <w:rsid w:val="00AB110D"/>
    <w:rsid w:val="00AB190C"/>
    <w:rsid w:val="00AB65EA"/>
    <w:rsid w:val="00AB7665"/>
    <w:rsid w:val="00AC3CB8"/>
    <w:rsid w:val="00AC42CE"/>
    <w:rsid w:val="00AC5CD7"/>
    <w:rsid w:val="00AD0228"/>
    <w:rsid w:val="00AD02E5"/>
    <w:rsid w:val="00AD0BD7"/>
    <w:rsid w:val="00AD2919"/>
    <w:rsid w:val="00AD2A7D"/>
    <w:rsid w:val="00AE318F"/>
    <w:rsid w:val="00AE3351"/>
    <w:rsid w:val="00AE5E52"/>
    <w:rsid w:val="00AE6BE9"/>
    <w:rsid w:val="00AE7383"/>
    <w:rsid w:val="00AF0215"/>
    <w:rsid w:val="00AF1880"/>
    <w:rsid w:val="00AF4F03"/>
    <w:rsid w:val="00AF5B2A"/>
    <w:rsid w:val="00AF77BC"/>
    <w:rsid w:val="00AF7A4D"/>
    <w:rsid w:val="00B00318"/>
    <w:rsid w:val="00B00CDF"/>
    <w:rsid w:val="00B01E61"/>
    <w:rsid w:val="00B02673"/>
    <w:rsid w:val="00B12B3C"/>
    <w:rsid w:val="00B14E5A"/>
    <w:rsid w:val="00B17F0B"/>
    <w:rsid w:val="00B210FF"/>
    <w:rsid w:val="00B22B29"/>
    <w:rsid w:val="00B22C87"/>
    <w:rsid w:val="00B232E1"/>
    <w:rsid w:val="00B34D47"/>
    <w:rsid w:val="00B35DE8"/>
    <w:rsid w:val="00B37C6C"/>
    <w:rsid w:val="00B41C83"/>
    <w:rsid w:val="00B47FD0"/>
    <w:rsid w:val="00B50251"/>
    <w:rsid w:val="00B52805"/>
    <w:rsid w:val="00B569BE"/>
    <w:rsid w:val="00B578BD"/>
    <w:rsid w:val="00B64BFE"/>
    <w:rsid w:val="00B65655"/>
    <w:rsid w:val="00B65A16"/>
    <w:rsid w:val="00B67FDD"/>
    <w:rsid w:val="00B74A75"/>
    <w:rsid w:val="00B74E59"/>
    <w:rsid w:val="00B75DD1"/>
    <w:rsid w:val="00B8354E"/>
    <w:rsid w:val="00B839BC"/>
    <w:rsid w:val="00B83C6A"/>
    <w:rsid w:val="00B852D9"/>
    <w:rsid w:val="00B87945"/>
    <w:rsid w:val="00B950B2"/>
    <w:rsid w:val="00BA2ED3"/>
    <w:rsid w:val="00BB1119"/>
    <w:rsid w:val="00BB5144"/>
    <w:rsid w:val="00BC0165"/>
    <w:rsid w:val="00BC0181"/>
    <w:rsid w:val="00BC06EC"/>
    <w:rsid w:val="00BC0F03"/>
    <w:rsid w:val="00BC1703"/>
    <w:rsid w:val="00BC238A"/>
    <w:rsid w:val="00BC3BF0"/>
    <w:rsid w:val="00BC3C95"/>
    <w:rsid w:val="00BD1A86"/>
    <w:rsid w:val="00BD6D2C"/>
    <w:rsid w:val="00BE267F"/>
    <w:rsid w:val="00BE37B6"/>
    <w:rsid w:val="00BF1A33"/>
    <w:rsid w:val="00BF3B3E"/>
    <w:rsid w:val="00C011AF"/>
    <w:rsid w:val="00C01AD4"/>
    <w:rsid w:val="00C12FC2"/>
    <w:rsid w:val="00C15879"/>
    <w:rsid w:val="00C15FDE"/>
    <w:rsid w:val="00C16F62"/>
    <w:rsid w:val="00C225B0"/>
    <w:rsid w:val="00C230A3"/>
    <w:rsid w:val="00C23257"/>
    <w:rsid w:val="00C23908"/>
    <w:rsid w:val="00C278A9"/>
    <w:rsid w:val="00C3283E"/>
    <w:rsid w:val="00C371E8"/>
    <w:rsid w:val="00C37616"/>
    <w:rsid w:val="00C37F5F"/>
    <w:rsid w:val="00C41002"/>
    <w:rsid w:val="00C410F0"/>
    <w:rsid w:val="00C42AD0"/>
    <w:rsid w:val="00C47B24"/>
    <w:rsid w:val="00C510EC"/>
    <w:rsid w:val="00C52D42"/>
    <w:rsid w:val="00C5591D"/>
    <w:rsid w:val="00C57203"/>
    <w:rsid w:val="00C620AC"/>
    <w:rsid w:val="00C62B56"/>
    <w:rsid w:val="00C6328C"/>
    <w:rsid w:val="00C64236"/>
    <w:rsid w:val="00C650D5"/>
    <w:rsid w:val="00C6550A"/>
    <w:rsid w:val="00C66ECF"/>
    <w:rsid w:val="00C72955"/>
    <w:rsid w:val="00C8140F"/>
    <w:rsid w:val="00C81EAC"/>
    <w:rsid w:val="00C84061"/>
    <w:rsid w:val="00C85530"/>
    <w:rsid w:val="00C87CF1"/>
    <w:rsid w:val="00C922D9"/>
    <w:rsid w:val="00C93A0B"/>
    <w:rsid w:val="00CA1706"/>
    <w:rsid w:val="00CA462B"/>
    <w:rsid w:val="00CA4B48"/>
    <w:rsid w:val="00CA633B"/>
    <w:rsid w:val="00CA78FA"/>
    <w:rsid w:val="00CB2DCD"/>
    <w:rsid w:val="00CC03B5"/>
    <w:rsid w:val="00CC3DC9"/>
    <w:rsid w:val="00CC5DB0"/>
    <w:rsid w:val="00CC740E"/>
    <w:rsid w:val="00CD2367"/>
    <w:rsid w:val="00CD547B"/>
    <w:rsid w:val="00CD5D24"/>
    <w:rsid w:val="00CE14E5"/>
    <w:rsid w:val="00CE2ABE"/>
    <w:rsid w:val="00CF4AED"/>
    <w:rsid w:val="00D05A79"/>
    <w:rsid w:val="00D0612D"/>
    <w:rsid w:val="00D1072C"/>
    <w:rsid w:val="00D1329A"/>
    <w:rsid w:val="00D13703"/>
    <w:rsid w:val="00D149AA"/>
    <w:rsid w:val="00D1700D"/>
    <w:rsid w:val="00D174C8"/>
    <w:rsid w:val="00D20371"/>
    <w:rsid w:val="00D2078B"/>
    <w:rsid w:val="00D21ED1"/>
    <w:rsid w:val="00D2260B"/>
    <w:rsid w:val="00D239CF"/>
    <w:rsid w:val="00D301F7"/>
    <w:rsid w:val="00D35A54"/>
    <w:rsid w:val="00D36EFD"/>
    <w:rsid w:val="00D372D0"/>
    <w:rsid w:val="00D41353"/>
    <w:rsid w:val="00D42EA1"/>
    <w:rsid w:val="00D43EC8"/>
    <w:rsid w:val="00D44110"/>
    <w:rsid w:val="00D46519"/>
    <w:rsid w:val="00D50F19"/>
    <w:rsid w:val="00D55CFE"/>
    <w:rsid w:val="00D55F46"/>
    <w:rsid w:val="00D56D51"/>
    <w:rsid w:val="00D5785D"/>
    <w:rsid w:val="00D62ED1"/>
    <w:rsid w:val="00D62ED3"/>
    <w:rsid w:val="00D63378"/>
    <w:rsid w:val="00D63761"/>
    <w:rsid w:val="00D7412C"/>
    <w:rsid w:val="00D83BF3"/>
    <w:rsid w:val="00D848A3"/>
    <w:rsid w:val="00D853A7"/>
    <w:rsid w:val="00D8698B"/>
    <w:rsid w:val="00D87AB1"/>
    <w:rsid w:val="00D91724"/>
    <w:rsid w:val="00D94DAD"/>
    <w:rsid w:val="00D954A8"/>
    <w:rsid w:val="00D95D8C"/>
    <w:rsid w:val="00DA2637"/>
    <w:rsid w:val="00DA2D9A"/>
    <w:rsid w:val="00DA78DF"/>
    <w:rsid w:val="00DB28C1"/>
    <w:rsid w:val="00DB3F1A"/>
    <w:rsid w:val="00DB6EC0"/>
    <w:rsid w:val="00DC112F"/>
    <w:rsid w:val="00DC15AC"/>
    <w:rsid w:val="00DC4C38"/>
    <w:rsid w:val="00DC61FE"/>
    <w:rsid w:val="00DD25B4"/>
    <w:rsid w:val="00DD29E6"/>
    <w:rsid w:val="00DD6A23"/>
    <w:rsid w:val="00DE27A8"/>
    <w:rsid w:val="00DE3F67"/>
    <w:rsid w:val="00DF088A"/>
    <w:rsid w:val="00DF0B6C"/>
    <w:rsid w:val="00DF47E2"/>
    <w:rsid w:val="00DF5A06"/>
    <w:rsid w:val="00E01CD7"/>
    <w:rsid w:val="00E0342E"/>
    <w:rsid w:val="00E04575"/>
    <w:rsid w:val="00E056B6"/>
    <w:rsid w:val="00E06C1B"/>
    <w:rsid w:val="00E07638"/>
    <w:rsid w:val="00E142E9"/>
    <w:rsid w:val="00E14F7E"/>
    <w:rsid w:val="00E248AA"/>
    <w:rsid w:val="00E256A3"/>
    <w:rsid w:val="00E30F6B"/>
    <w:rsid w:val="00E3260C"/>
    <w:rsid w:val="00E33101"/>
    <w:rsid w:val="00E35FA2"/>
    <w:rsid w:val="00E42217"/>
    <w:rsid w:val="00E43CC5"/>
    <w:rsid w:val="00E44D22"/>
    <w:rsid w:val="00E45141"/>
    <w:rsid w:val="00E512ED"/>
    <w:rsid w:val="00E514A7"/>
    <w:rsid w:val="00E5311F"/>
    <w:rsid w:val="00E53D99"/>
    <w:rsid w:val="00E53E29"/>
    <w:rsid w:val="00E60C04"/>
    <w:rsid w:val="00E628E9"/>
    <w:rsid w:val="00E637F7"/>
    <w:rsid w:val="00E63A57"/>
    <w:rsid w:val="00E65433"/>
    <w:rsid w:val="00E662ED"/>
    <w:rsid w:val="00E66B12"/>
    <w:rsid w:val="00E77881"/>
    <w:rsid w:val="00E85CA9"/>
    <w:rsid w:val="00E90423"/>
    <w:rsid w:val="00E9223E"/>
    <w:rsid w:val="00E95AC1"/>
    <w:rsid w:val="00EA2575"/>
    <w:rsid w:val="00EA425F"/>
    <w:rsid w:val="00EA5184"/>
    <w:rsid w:val="00EA6865"/>
    <w:rsid w:val="00EB721B"/>
    <w:rsid w:val="00EC01AE"/>
    <w:rsid w:val="00EC11F9"/>
    <w:rsid w:val="00EC1697"/>
    <w:rsid w:val="00EC1C12"/>
    <w:rsid w:val="00EC2669"/>
    <w:rsid w:val="00EC53D2"/>
    <w:rsid w:val="00EC6E9E"/>
    <w:rsid w:val="00ED0B23"/>
    <w:rsid w:val="00ED720F"/>
    <w:rsid w:val="00ED7B0C"/>
    <w:rsid w:val="00ED7EBD"/>
    <w:rsid w:val="00EE1FB5"/>
    <w:rsid w:val="00EE24DA"/>
    <w:rsid w:val="00EE3B7E"/>
    <w:rsid w:val="00EE590E"/>
    <w:rsid w:val="00EE7DEC"/>
    <w:rsid w:val="00EF0877"/>
    <w:rsid w:val="00EF1861"/>
    <w:rsid w:val="00F0005E"/>
    <w:rsid w:val="00F00400"/>
    <w:rsid w:val="00F027A9"/>
    <w:rsid w:val="00F052AF"/>
    <w:rsid w:val="00F11DF3"/>
    <w:rsid w:val="00F12A97"/>
    <w:rsid w:val="00F21316"/>
    <w:rsid w:val="00F2196C"/>
    <w:rsid w:val="00F22F67"/>
    <w:rsid w:val="00F233F6"/>
    <w:rsid w:val="00F236DB"/>
    <w:rsid w:val="00F24280"/>
    <w:rsid w:val="00F26651"/>
    <w:rsid w:val="00F27070"/>
    <w:rsid w:val="00F319CF"/>
    <w:rsid w:val="00F326B9"/>
    <w:rsid w:val="00F33CDA"/>
    <w:rsid w:val="00F36447"/>
    <w:rsid w:val="00F424E5"/>
    <w:rsid w:val="00F44E73"/>
    <w:rsid w:val="00F4559E"/>
    <w:rsid w:val="00F47585"/>
    <w:rsid w:val="00F531CF"/>
    <w:rsid w:val="00F6042C"/>
    <w:rsid w:val="00F62527"/>
    <w:rsid w:val="00F625CA"/>
    <w:rsid w:val="00F668A5"/>
    <w:rsid w:val="00F74E18"/>
    <w:rsid w:val="00F768E6"/>
    <w:rsid w:val="00F84474"/>
    <w:rsid w:val="00F85519"/>
    <w:rsid w:val="00F857B9"/>
    <w:rsid w:val="00F87FFD"/>
    <w:rsid w:val="00F9244B"/>
    <w:rsid w:val="00FA3E8F"/>
    <w:rsid w:val="00FA5CD6"/>
    <w:rsid w:val="00FA7643"/>
    <w:rsid w:val="00FB2947"/>
    <w:rsid w:val="00FB518F"/>
    <w:rsid w:val="00FC0992"/>
    <w:rsid w:val="00FC3FD3"/>
    <w:rsid w:val="00FC47E9"/>
    <w:rsid w:val="00FC4CE2"/>
    <w:rsid w:val="00FC5073"/>
    <w:rsid w:val="00FC5F17"/>
    <w:rsid w:val="00FD042B"/>
    <w:rsid w:val="00FD36D9"/>
    <w:rsid w:val="00FD37ED"/>
    <w:rsid w:val="00FD3C23"/>
    <w:rsid w:val="00FD44BA"/>
    <w:rsid w:val="00FD4601"/>
    <w:rsid w:val="00FD67B2"/>
    <w:rsid w:val="00FD7BA2"/>
    <w:rsid w:val="00FE0628"/>
    <w:rsid w:val="00FE2C8C"/>
    <w:rsid w:val="00FE4109"/>
    <w:rsid w:val="00FE5FF9"/>
    <w:rsid w:val="00FF6B43"/>
    <w:rsid w:val="00FF6C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Body Text Indent" w:unhideWhenUsed="0"/>
    <w:lsdException w:name="Subtitle" w:semiHidden="0"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3BC"/>
    <w:pPr>
      <w:spacing w:after="200" w:line="276" w:lineRule="auto"/>
    </w:pPr>
    <w:rPr>
      <w:rFonts w:cs="Calibri"/>
      <w:lang w:eastAsia="en-US"/>
    </w:rPr>
  </w:style>
  <w:style w:type="paragraph" w:styleId="1">
    <w:name w:val="heading 1"/>
    <w:basedOn w:val="a"/>
    <w:next w:val="a"/>
    <w:link w:val="10"/>
    <w:uiPriority w:val="9"/>
    <w:qFormat/>
    <w:rsid w:val="006C7E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paragraph" w:styleId="6">
    <w:name w:val="heading 6"/>
    <w:basedOn w:val="a"/>
    <w:next w:val="a"/>
    <w:link w:val="60"/>
    <w:uiPriority w:val="9"/>
    <w:unhideWhenUsed/>
    <w:qFormat/>
    <w:rsid w:val="0076240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link w:val="ConsPlusNormal0"/>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paragraph" w:customStyle="1" w:styleId="af3">
    <w:name w:val="Название проектного документа"/>
    <w:basedOn w:val="a"/>
    <w:rsid w:val="0070522C"/>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70522C"/>
    <w:pPr>
      <w:widowControl w:val="0"/>
      <w:autoSpaceDE w:val="0"/>
      <w:autoSpaceDN w:val="0"/>
      <w:adjustRightInd w:val="0"/>
    </w:pPr>
    <w:rPr>
      <w:rFonts w:ascii="Times New Roman" w:eastAsia="Times New Roman" w:hAnsi="Times New Roman"/>
      <w:b/>
      <w:bCs/>
      <w:sz w:val="24"/>
      <w:szCs w:val="24"/>
    </w:rPr>
  </w:style>
  <w:style w:type="character" w:styleId="af4">
    <w:name w:val="annotation reference"/>
    <w:basedOn w:val="a0"/>
    <w:uiPriority w:val="99"/>
    <w:unhideWhenUsed/>
    <w:rsid w:val="0070522C"/>
    <w:rPr>
      <w:sz w:val="16"/>
      <w:szCs w:val="16"/>
    </w:rPr>
  </w:style>
  <w:style w:type="paragraph" w:styleId="af5">
    <w:name w:val="annotation text"/>
    <w:basedOn w:val="a"/>
    <w:link w:val="af6"/>
    <w:uiPriority w:val="99"/>
    <w:unhideWhenUsed/>
    <w:rsid w:val="0070522C"/>
    <w:pPr>
      <w:spacing w:line="240" w:lineRule="auto"/>
    </w:pPr>
    <w:rPr>
      <w:sz w:val="20"/>
      <w:szCs w:val="20"/>
    </w:rPr>
  </w:style>
  <w:style w:type="character" w:customStyle="1" w:styleId="af6">
    <w:name w:val="Текст примечания Знак"/>
    <w:basedOn w:val="a0"/>
    <w:link w:val="af5"/>
    <w:rsid w:val="0070522C"/>
    <w:rPr>
      <w:rFonts w:cs="Calibri"/>
      <w:sz w:val="20"/>
      <w:szCs w:val="20"/>
      <w:lang w:eastAsia="en-US"/>
    </w:rPr>
  </w:style>
  <w:style w:type="paragraph" w:styleId="af7">
    <w:name w:val="annotation subject"/>
    <w:basedOn w:val="af5"/>
    <w:next w:val="af5"/>
    <w:link w:val="af8"/>
    <w:uiPriority w:val="99"/>
    <w:semiHidden/>
    <w:unhideWhenUsed/>
    <w:rsid w:val="0070522C"/>
    <w:rPr>
      <w:b/>
      <w:bCs/>
    </w:rPr>
  </w:style>
  <w:style w:type="character" w:customStyle="1" w:styleId="af8">
    <w:name w:val="Тема примечания Знак"/>
    <w:basedOn w:val="af6"/>
    <w:link w:val="af7"/>
    <w:uiPriority w:val="99"/>
    <w:semiHidden/>
    <w:rsid w:val="0070522C"/>
    <w:rPr>
      <w:rFonts w:cs="Calibri"/>
      <w:b/>
      <w:bCs/>
      <w:sz w:val="20"/>
      <w:szCs w:val="20"/>
      <w:lang w:eastAsia="en-US"/>
    </w:rPr>
  </w:style>
  <w:style w:type="character" w:customStyle="1" w:styleId="ConsPlusNormal0">
    <w:name w:val="ConsPlusNormal Знак"/>
    <w:link w:val="ConsPlusNormal"/>
    <w:locked/>
    <w:rsid w:val="008E41EA"/>
    <w:rPr>
      <w:rFonts w:ascii="Arial" w:eastAsia="Times New Roman" w:hAnsi="Arial" w:cs="Arial"/>
      <w:sz w:val="20"/>
      <w:szCs w:val="20"/>
    </w:rPr>
  </w:style>
  <w:style w:type="character" w:customStyle="1" w:styleId="60">
    <w:name w:val="Заголовок 6 Знак"/>
    <w:basedOn w:val="a0"/>
    <w:link w:val="6"/>
    <w:uiPriority w:val="9"/>
    <w:rsid w:val="00762409"/>
    <w:rPr>
      <w:rFonts w:asciiTheme="majorHAnsi" w:eastAsiaTheme="majorEastAsia" w:hAnsiTheme="majorHAnsi" w:cstheme="majorBidi"/>
      <w:i/>
      <w:iCs/>
      <w:color w:val="243F60" w:themeColor="accent1" w:themeShade="7F"/>
      <w:lang w:eastAsia="en-US"/>
    </w:rPr>
  </w:style>
  <w:style w:type="paragraph" w:styleId="af9">
    <w:name w:val="Revision"/>
    <w:hidden/>
    <w:uiPriority w:val="99"/>
    <w:semiHidden/>
    <w:rsid w:val="00484F7B"/>
    <w:rPr>
      <w:rFonts w:cs="Calibri"/>
      <w:lang w:eastAsia="en-US"/>
    </w:rPr>
  </w:style>
  <w:style w:type="paragraph" w:styleId="afa">
    <w:name w:val="Body Text"/>
    <w:basedOn w:val="a"/>
    <w:link w:val="afb"/>
    <w:uiPriority w:val="99"/>
    <w:semiHidden/>
    <w:unhideWhenUsed/>
    <w:rsid w:val="004773BC"/>
    <w:pPr>
      <w:spacing w:after="120"/>
    </w:pPr>
  </w:style>
  <w:style w:type="character" w:customStyle="1" w:styleId="afb">
    <w:name w:val="Основной текст Знак"/>
    <w:basedOn w:val="a0"/>
    <w:link w:val="afa"/>
    <w:uiPriority w:val="99"/>
    <w:semiHidden/>
    <w:rsid w:val="004773BC"/>
    <w:rPr>
      <w:rFonts w:cs="Calibri"/>
      <w:lang w:eastAsia="en-US"/>
    </w:rPr>
  </w:style>
  <w:style w:type="paragraph" w:customStyle="1" w:styleId="Textbody">
    <w:name w:val="Text body"/>
    <w:basedOn w:val="a"/>
    <w:rsid w:val="004773BC"/>
    <w:pPr>
      <w:widowControl w:val="0"/>
      <w:suppressAutoHyphens/>
      <w:autoSpaceDN w:val="0"/>
      <w:spacing w:after="120" w:line="240" w:lineRule="auto"/>
      <w:textAlignment w:val="baseline"/>
    </w:pPr>
    <w:rPr>
      <w:rFonts w:ascii="Arial" w:eastAsia="SimSun" w:hAnsi="Arial" w:cs="Mangal"/>
      <w:kern w:val="3"/>
      <w:sz w:val="24"/>
      <w:szCs w:val="24"/>
      <w:lang w:eastAsia="zh-CN" w:bidi="hi-IN"/>
    </w:rPr>
  </w:style>
  <w:style w:type="table" w:styleId="afc">
    <w:name w:val="Table Grid"/>
    <w:basedOn w:val="a1"/>
    <w:uiPriority w:val="59"/>
    <w:rsid w:val="007F29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6C7E7E"/>
    <w:rPr>
      <w:rFonts w:asciiTheme="majorHAnsi" w:eastAsiaTheme="majorEastAsia" w:hAnsiTheme="majorHAnsi" w:cstheme="majorBidi"/>
      <w:b/>
      <w:bCs/>
      <w:color w:val="365F91" w:themeColor="accent1" w:themeShade="BF"/>
      <w:sz w:val="28"/>
      <w:szCs w:val="28"/>
      <w:lang w:eastAsia="en-US"/>
    </w:rPr>
  </w:style>
  <w:style w:type="character" w:customStyle="1" w:styleId="21">
    <w:name w:val="Текст примечания Знак2"/>
    <w:uiPriority w:val="99"/>
    <w:semiHidden/>
    <w:rsid w:val="005F29B6"/>
    <w:rPr>
      <w:rFonts w:ascii="Calibri" w:eastAsia="SimSun" w:hAnsi="Calibri" w:cs="font331"/>
      <w:lang w:eastAsia="ar-SA"/>
    </w:rPr>
  </w:style>
  <w:style w:type="paragraph" w:styleId="afd">
    <w:name w:val="Title"/>
    <w:basedOn w:val="a"/>
    <w:link w:val="afe"/>
    <w:uiPriority w:val="99"/>
    <w:qFormat/>
    <w:rsid w:val="00C42AD0"/>
    <w:pPr>
      <w:spacing w:after="0" w:line="240" w:lineRule="auto"/>
      <w:jc w:val="center"/>
    </w:pPr>
    <w:rPr>
      <w:rFonts w:ascii="Times New Roman" w:eastAsia="Times New Roman" w:hAnsi="Times New Roman" w:cs="Times New Roman"/>
      <w:sz w:val="28"/>
      <w:szCs w:val="24"/>
      <w:lang w:eastAsia="ru-RU"/>
    </w:rPr>
  </w:style>
  <w:style w:type="character" w:customStyle="1" w:styleId="afe">
    <w:name w:val="Название Знак"/>
    <w:basedOn w:val="a0"/>
    <w:link w:val="afd"/>
    <w:uiPriority w:val="99"/>
    <w:rsid w:val="00C42AD0"/>
    <w:rPr>
      <w:rFonts w:ascii="Times New Roman" w:eastAsia="Times New Roman" w:hAnsi="Times New Roman"/>
      <w:sz w:val="28"/>
      <w:szCs w:val="24"/>
    </w:rPr>
  </w:style>
  <w:style w:type="paragraph" w:styleId="aff">
    <w:name w:val="Subtitle"/>
    <w:basedOn w:val="a"/>
    <w:link w:val="aff0"/>
    <w:uiPriority w:val="99"/>
    <w:qFormat/>
    <w:rsid w:val="00C42AD0"/>
    <w:pPr>
      <w:spacing w:after="0" w:line="240" w:lineRule="auto"/>
      <w:jc w:val="center"/>
    </w:pPr>
    <w:rPr>
      <w:rFonts w:ascii="Times New Roman" w:eastAsia="Times New Roman" w:hAnsi="Times New Roman" w:cs="Times New Roman"/>
      <w:b/>
      <w:sz w:val="32"/>
      <w:szCs w:val="20"/>
      <w:lang w:eastAsia="ru-RU"/>
    </w:rPr>
  </w:style>
  <w:style w:type="character" w:customStyle="1" w:styleId="aff0">
    <w:name w:val="Подзаголовок Знак"/>
    <w:basedOn w:val="a0"/>
    <w:link w:val="aff"/>
    <w:uiPriority w:val="99"/>
    <w:rsid w:val="00C42AD0"/>
    <w:rPr>
      <w:rFonts w:ascii="Times New Roman" w:eastAsia="Times New Roman" w:hAnsi="Times New Roman"/>
      <w:b/>
      <w:sz w:val="32"/>
      <w:szCs w:val="20"/>
    </w:rPr>
  </w:style>
  <w:style w:type="paragraph" w:styleId="22">
    <w:name w:val="Body Text Indent 2"/>
    <w:basedOn w:val="a"/>
    <w:link w:val="23"/>
    <w:uiPriority w:val="99"/>
    <w:semiHidden/>
    <w:unhideWhenUsed/>
    <w:rsid w:val="00C42AD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42AD0"/>
    <w:rPr>
      <w:rFonts w:ascii="Times New Roman" w:eastAsia="Times New Roman" w:hAnsi="Times New Roman"/>
      <w:sz w:val="24"/>
      <w:szCs w:val="24"/>
    </w:rPr>
  </w:style>
  <w:style w:type="character" w:styleId="aff1">
    <w:name w:val="Strong"/>
    <w:basedOn w:val="a0"/>
    <w:uiPriority w:val="22"/>
    <w:qFormat/>
    <w:rsid w:val="00F47585"/>
    <w:rPr>
      <w:b/>
      <w:bCs/>
    </w:rPr>
  </w:style>
  <w:style w:type="character" w:customStyle="1" w:styleId="fontstyle01">
    <w:name w:val="fontstyle01"/>
    <w:rsid w:val="006E67B2"/>
    <w:rPr>
      <w:rFonts w:ascii="TimesNewRomanPSMT" w:hAnsi="TimesNewRomanPSMT"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Body Text Indent" w:unhideWhenUsed="0"/>
    <w:lsdException w:name="Subtitle" w:semiHidden="0"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3BC"/>
    <w:pPr>
      <w:spacing w:after="200" w:line="276" w:lineRule="auto"/>
    </w:pPr>
    <w:rPr>
      <w:rFonts w:cs="Calibri"/>
      <w:lang w:eastAsia="en-US"/>
    </w:rPr>
  </w:style>
  <w:style w:type="paragraph" w:styleId="1">
    <w:name w:val="heading 1"/>
    <w:basedOn w:val="a"/>
    <w:next w:val="a"/>
    <w:link w:val="10"/>
    <w:uiPriority w:val="9"/>
    <w:qFormat/>
    <w:rsid w:val="006C7E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paragraph" w:styleId="6">
    <w:name w:val="heading 6"/>
    <w:basedOn w:val="a"/>
    <w:next w:val="a"/>
    <w:link w:val="60"/>
    <w:uiPriority w:val="9"/>
    <w:unhideWhenUsed/>
    <w:qFormat/>
    <w:rsid w:val="0076240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link w:val="ConsPlusNormal0"/>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paragraph" w:customStyle="1" w:styleId="af3">
    <w:name w:val="Название проектного документа"/>
    <w:basedOn w:val="a"/>
    <w:rsid w:val="0070522C"/>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70522C"/>
    <w:pPr>
      <w:widowControl w:val="0"/>
      <w:autoSpaceDE w:val="0"/>
      <w:autoSpaceDN w:val="0"/>
      <w:adjustRightInd w:val="0"/>
    </w:pPr>
    <w:rPr>
      <w:rFonts w:ascii="Times New Roman" w:eastAsia="Times New Roman" w:hAnsi="Times New Roman"/>
      <w:b/>
      <w:bCs/>
      <w:sz w:val="24"/>
      <w:szCs w:val="24"/>
    </w:rPr>
  </w:style>
  <w:style w:type="character" w:styleId="af4">
    <w:name w:val="annotation reference"/>
    <w:basedOn w:val="a0"/>
    <w:uiPriority w:val="99"/>
    <w:unhideWhenUsed/>
    <w:rsid w:val="0070522C"/>
    <w:rPr>
      <w:sz w:val="16"/>
      <w:szCs w:val="16"/>
    </w:rPr>
  </w:style>
  <w:style w:type="paragraph" w:styleId="af5">
    <w:name w:val="annotation text"/>
    <w:basedOn w:val="a"/>
    <w:link w:val="af6"/>
    <w:uiPriority w:val="99"/>
    <w:unhideWhenUsed/>
    <w:rsid w:val="0070522C"/>
    <w:pPr>
      <w:spacing w:line="240" w:lineRule="auto"/>
    </w:pPr>
    <w:rPr>
      <w:sz w:val="20"/>
      <w:szCs w:val="20"/>
    </w:rPr>
  </w:style>
  <w:style w:type="character" w:customStyle="1" w:styleId="af6">
    <w:name w:val="Текст примечания Знак"/>
    <w:basedOn w:val="a0"/>
    <w:link w:val="af5"/>
    <w:rsid w:val="0070522C"/>
    <w:rPr>
      <w:rFonts w:cs="Calibri"/>
      <w:sz w:val="20"/>
      <w:szCs w:val="20"/>
      <w:lang w:eastAsia="en-US"/>
    </w:rPr>
  </w:style>
  <w:style w:type="paragraph" w:styleId="af7">
    <w:name w:val="annotation subject"/>
    <w:basedOn w:val="af5"/>
    <w:next w:val="af5"/>
    <w:link w:val="af8"/>
    <w:uiPriority w:val="99"/>
    <w:semiHidden/>
    <w:unhideWhenUsed/>
    <w:rsid w:val="0070522C"/>
    <w:rPr>
      <w:b/>
      <w:bCs/>
    </w:rPr>
  </w:style>
  <w:style w:type="character" w:customStyle="1" w:styleId="af8">
    <w:name w:val="Тема примечания Знак"/>
    <w:basedOn w:val="af6"/>
    <w:link w:val="af7"/>
    <w:uiPriority w:val="99"/>
    <w:semiHidden/>
    <w:rsid w:val="0070522C"/>
    <w:rPr>
      <w:rFonts w:cs="Calibri"/>
      <w:b/>
      <w:bCs/>
      <w:sz w:val="20"/>
      <w:szCs w:val="20"/>
      <w:lang w:eastAsia="en-US"/>
    </w:rPr>
  </w:style>
  <w:style w:type="character" w:customStyle="1" w:styleId="ConsPlusNormal0">
    <w:name w:val="ConsPlusNormal Знак"/>
    <w:link w:val="ConsPlusNormal"/>
    <w:locked/>
    <w:rsid w:val="008E41EA"/>
    <w:rPr>
      <w:rFonts w:ascii="Arial" w:eastAsia="Times New Roman" w:hAnsi="Arial" w:cs="Arial"/>
      <w:sz w:val="20"/>
      <w:szCs w:val="20"/>
    </w:rPr>
  </w:style>
  <w:style w:type="character" w:customStyle="1" w:styleId="60">
    <w:name w:val="Заголовок 6 Знак"/>
    <w:basedOn w:val="a0"/>
    <w:link w:val="6"/>
    <w:uiPriority w:val="9"/>
    <w:rsid w:val="00762409"/>
    <w:rPr>
      <w:rFonts w:asciiTheme="majorHAnsi" w:eastAsiaTheme="majorEastAsia" w:hAnsiTheme="majorHAnsi" w:cstheme="majorBidi"/>
      <w:i/>
      <w:iCs/>
      <w:color w:val="243F60" w:themeColor="accent1" w:themeShade="7F"/>
      <w:lang w:eastAsia="en-US"/>
    </w:rPr>
  </w:style>
  <w:style w:type="paragraph" w:styleId="af9">
    <w:name w:val="Revision"/>
    <w:hidden/>
    <w:uiPriority w:val="99"/>
    <w:semiHidden/>
    <w:rsid w:val="00484F7B"/>
    <w:rPr>
      <w:rFonts w:cs="Calibri"/>
      <w:lang w:eastAsia="en-US"/>
    </w:rPr>
  </w:style>
  <w:style w:type="paragraph" w:styleId="afa">
    <w:name w:val="Body Text"/>
    <w:basedOn w:val="a"/>
    <w:link w:val="afb"/>
    <w:uiPriority w:val="99"/>
    <w:semiHidden/>
    <w:unhideWhenUsed/>
    <w:rsid w:val="004773BC"/>
    <w:pPr>
      <w:spacing w:after="120"/>
    </w:pPr>
  </w:style>
  <w:style w:type="character" w:customStyle="1" w:styleId="afb">
    <w:name w:val="Основной текст Знак"/>
    <w:basedOn w:val="a0"/>
    <w:link w:val="afa"/>
    <w:uiPriority w:val="99"/>
    <w:semiHidden/>
    <w:rsid w:val="004773BC"/>
    <w:rPr>
      <w:rFonts w:cs="Calibri"/>
      <w:lang w:eastAsia="en-US"/>
    </w:rPr>
  </w:style>
  <w:style w:type="paragraph" w:customStyle="1" w:styleId="Textbody">
    <w:name w:val="Text body"/>
    <w:basedOn w:val="a"/>
    <w:rsid w:val="004773BC"/>
    <w:pPr>
      <w:widowControl w:val="0"/>
      <w:suppressAutoHyphens/>
      <w:autoSpaceDN w:val="0"/>
      <w:spacing w:after="120" w:line="240" w:lineRule="auto"/>
      <w:textAlignment w:val="baseline"/>
    </w:pPr>
    <w:rPr>
      <w:rFonts w:ascii="Arial" w:eastAsia="SimSun" w:hAnsi="Arial" w:cs="Mangal"/>
      <w:kern w:val="3"/>
      <w:sz w:val="24"/>
      <w:szCs w:val="24"/>
      <w:lang w:eastAsia="zh-CN" w:bidi="hi-IN"/>
    </w:rPr>
  </w:style>
  <w:style w:type="table" w:styleId="afc">
    <w:name w:val="Table Grid"/>
    <w:basedOn w:val="a1"/>
    <w:uiPriority w:val="59"/>
    <w:rsid w:val="007F29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6C7E7E"/>
    <w:rPr>
      <w:rFonts w:asciiTheme="majorHAnsi" w:eastAsiaTheme="majorEastAsia" w:hAnsiTheme="majorHAnsi" w:cstheme="majorBidi"/>
      <w:b/>
      <w:bCs/>
      <w:color w:val="365F91" w:themeColor="accent1" w:themeShade="BF"/>
      <w:sz w:val="28"/>
      <w:szCs w:val="28"/>
      <w:lang w:eastAsia="en-US"/>
    </w:rPr>
  </w:style>
  <w:style w:type="character" w:customStyle="1" w:styleId="21">
    <w:name w:val="Текст примечания Знак2"/>
    <w:uiPriority w:val="99"/>
    <w:semiHidden/>
    <w:rsid w:val="005F29B6"/>
    <w:rPr>
      <w:rFonts w:ascii="Calibri" w:eastAsia="SimSun" w:hAnsi="Calibri" w:cs="font331"/>
      <w:lang w:eastAsia="ar-SA"/>
    </w:rPr>
  </w:style>
  <w:style w:type="paragraph" w:styleId="afd">
    <w:name w:val="Title"/>
    <w:basedOn w:val="a"/>
    <w:link w:val="afe"/>
    <w:uiPriority w:val="99"/>
    <w:qFormat/>
    <w:rsid w:val="00C42AD0"/>
    <w:pPr>
      <w:spacing w:after="0" w:line="240" w:lineRule="auto"/>
      <w:jc w:val="center"/>
    </w:pPr>
    <w:rPr>
      <w:rFonts w:ascii="Times New Roman" w:eastAsia="Times New Roman" w:hAnsi="Times New Roman" w:cs="Times New Roman"/>
      <w:sz w:val="28"/>
      <w:szCs w:val="24"/>
      <w:lang w:eastAsia="ru-RU"/>
    </w:rPr>
  </w:style>
  <w:style w:type="character" w:customStyle="1" w:styleId="afe">
    <w:name w:val="Название Знак"/>
    <w:basedOn w:val="a0"/>
    <w:link w:val="afd"/>
    <w:uiPriority w:val="99"/>
    <w:rsid w:val="00C42AD0"/>
    <w:rPr>
      <w:rFonts w:ascii="Times New Roman" w:eastAsia="Times New Roman" w:hAnsi="Times New Roman"/>
      <w:sz w:val="28"/>
      <w:szCs w:val="24"/>
    </w:rPr>
  </w:style>
  <w:style w:type="paragraph" w:styleId="aff">
    <w:name w:val="Subtitle"/>
    <w:basedOn w:val="a"/>
    <w:link w:val="aff0"/>
    <w:uiPriority w:val="99"/>
    <w:qFormat/>
    <w:rsid w:val="00C42AD0"/>
    <w:pPr>
      <w:spacing w:after="0" w:line="240" w:lineRule="auto"/>
      <w:jc w:val="center"/>
    </w:pPr>
    <w:rPr>
      <w:rFonts w:ascii="Times New Roman" w:eastAsia="Times New Roman" w:hAnsi="Times New Roman" w:cs="Times New Roman"/>
      <w:b/>
      <w:sz w:val="32"/>
      <w:szCs w:val="20"/>
      <w:lang w:eastAsia="ru-RU"/>
    </w:rPr>
  </w:style>
  <w:style w:type="character" w:customStyle="1" w:styleId="aff0">
    <w:name w:val="Подзаголовок Знак"/>
    <w:basedOn w:val="a0"/>
    <w:link w:val="aff"/>
    <w:uiPriority w:val="99"/>
    <w:rsid w:val="00C42AD0"/>
    <w:rPr>
      <w:rFonts w:ascii="Times New Roman" w:eastAsia="Times New Roman" w:hAnsi="Times New Roman"/>
      <w:b/>
      <w:sz w:val="32"/>
      <w:szCs w:val="20"/>
    </w:rPr>
  </w:style>
  <w:style w:type="paragraph" w:styleId="22">
    <w:name w:val="Body Text Indent 2"/>
    <w:basedOn w:val="a"/>
    <w:link w:val="23"/>
    <w:uiPriority w:val="99"/>
    <w:semiHidden/>
    <w:unhideWhenUsed/>
    <w:rsid w:val="00C42AD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42AD0"/>
    <w:rPr>
      <w:rFonts w:ascii="Times New Roman" w:eastAsia="Times New Roman" w:hAnsi="Times New Roman"/>
      <w:sz w:val="24"/>
      <w:szCs w:val="24"/>
    </w:rPr>
  </w:style>
  <w:style w:type="character" w:styleId="aff1">
    <w:name w:val="Strong"/>
    <w:basedOn w:val="a0"/>
    <w:uiPriority w:val="22"/>
    <w:qFormat/>
    <w:rsid w:val="00F47585"/>
    <w:rPr>
      <w:b/>
      <w:bCs/>
    </w:rPr>
  </w:style>
  <w:style w:type="character" w:customStyle="1" w:styleId="fontstyle01">
    <w:name w:val="fontstyle01"/>
    <w:rsid w:val="006E67B2"/>
    <w:rPr>
      <w:rFonts w:ascii="TimesNewRomanPSMT" w:hAnsi="TimesNewRomanPSMT"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divs>
    <w:div w:id="157117189">
      <w:bodyDiv w:val="1"/>
      <w:marLeft w:val="0"/>
      <w:marRight w:val="0"/>
      <w:marTop w:val="0"/>
      <w:marBottom w:val="0"/>
      <w:divBdr>
        <w:top w:val="none" w:sz="0" w:space="0" w:color="auto"/>
        <w:left w:val="none" w:sz="0" w:space="0" w:color="auto"/>
        <w:bottom w:val="none" w:sz="0" w:space="0" w:color="auto"/>
        <w:right w:val="none" w:sz="0" w:space="0" w:color="auto"/>
      </w:divBdr>
    </w:div>
    <w:div w:id="275867794">
      <w:bodyDiv w:val="1"/>
      <w:marLeft w:val="0"/>
      <w:marRight w:val="0"/>
      <w:marTop w:val="0"/>
      <w:marBottom w:val="0"/>
      <w:divBdr>
        <w:top w:val="none" w:sz="0" w:space="0" w:color="auto"/>
        <w:left w:val="none" w:sz="0" w:space="0" w:color="auto"/>
        <w:bottom w:val="none" w:sz="0" w:space="0" w:color="auto"/>
        <w:right w:val="none" w:sz="0" w:space="0" w:color="auto"/>
      </w:divBdr>
    </w:div>
    <w:div w:id="338436539">
      <w:bodyDiv w:val="1"/>
      <w:marLeft w:val="0"/>
      <w:marRight w:val="0"/>
      <w:marTop w:val="0"/>
      <w:marBottom w:val="0"/>
      <w:divBdr>
        <w:top w:val="none" w:sz="0" w:space="0" w:color="auto"/>
        <w:left w:val="none" w:sz="0" w:space="0" w:color="auto"/>
        <w:bottom w:val="none" w:sz="0" w:space="0" w:color="auto"/>
        <w:right w:val="none" w:sz="0" w:space="0" w:color="auto"/>
      </w:divBdr>
    </w:div>
    <w:div w:id="492793942">
      <w:bodyDiv w:val="1"/>
      <w:marLeft w:val="0"/>
      <w:marRight w:val="0"/>
      <w:marTop w:val="0"/>
      <w:marBottom w:val="0"/>
      <w:divBdr>
        <w:top w:val="none" w:sz="0" w:space="0" w:color="auto"/>
        <w:left w:val="none" w:sz="0" w:space="0" w:color="auto"/>
        <w:bottom w:val="none" w:sz="0" w:space="0" w:color="auto"/>
        <w:right w:val="none" w:sz="0" w:space="0" w:color="auto"/>
      </w:divBdr>
    </w:div>
    <w:div w:id="743067950">
      <w:bodyDiv w:val="1"/>
      <w:marLeft w:val="0"/>
      <w:marRight w:val="0"/>
      <w:marTop w:val="0"/>
      <w:marBottom w:val="0"/>
      <w:divBdr>
        <w:top w:val="none" w:sz="0" w:space="0" w:color="auto"/>
        <w:left w:val="none" w:sz="0" w:space="0" w:color="auto"/>
        <w:bottom w:val="none" w:sz="0" w:space="0" w:color="auto"/>
        <w:right w:val="none" w:sz="0" w:space="0" w:color="auto"/>
      </w:divBdr>
    </w:div>
    <w:div w:id="823542521">
      <w:bodyDiv w:val="1"/>
      <w:marLeft w:val="0"/>
      <w:marRight w:val="0"/>
      <w:marTop w:val="0"/>
      <w:marBottom w:val="0"/>
      <w:divBdr>
        <w:top w:val="none" w:sz="0" w:space="0" w:color="auto"/>
        <w:left w:val="none" w:sz="0" w:space="0" w:color="auto"/>
        <w:bottom w:val="none" w:sz="0" w:space="0" w:color="auto"/>
        <w:right w:val="none" w:sz="0" w:space="0" w:color="auto"/>
      </w:divBdr>
    </w:div>
    <w:div w:id="976371048">
      <w:bodyDiv w:val="1"/>
      <w:marLeft w:val="0"/>
      <w:marRight w:val="0"/>
      <w:marTop w:val="0"/>
      <w:marBottom w:val="0"/>
      <w:divBdr>
        <w:top w:val="none" w:sz="0" w:space="0" w:color="auto"/>
        <w:left w:val="none" w:sz="0" w:space="0" w:color="auto"/>
        <w:bottom w:val="none" w:sz="0" w:space="0" w:color="auto"/>
        <w:right w:val="none" w:sz="0" w:space="0" w:color="auto"/>
      </w:divBdr>
    </w:div>
    <w:div w:id="1023894277">
      <w:bodyDiv w:val="1"/>
      <w:marLeft w:val="0"/>
      <w:marRight w:val="0"/>
      <w:marTop w:val="0"/>
      <w:marBottom w:val="0"/>
      <w:divBdr>
        <w:top w:val="none" w:sz="0" w:space="0" w:color="auto"/>
        <w:left w:val="none" w:sz="0" w:space="0" w:color="auto"/>
        <w:bottom w:val="none" w:sz="0" w:space="0" w:color="auto"/>
        <w:right w:val="none" w:sz="0" w:space="0" w:color="auto"/>
      </w:divBdr>
    </w:div>
    <w:div w:id="1131283369">
      <w:bodyDiv w:val="1"/>
      <w:marLeft w:val="0"/>
      <w:marRight w:val="0"/>
      <w:marTop w:val="0"/>
      <w:marBottom w:val="0"/>
      <w:divBdr>
        <w:top w:val="none" w:sz="0" w:space="0" w:color="auto"/>
        <w:left w:val="none" w:sz="0" w:space="0" w:color="auto"/>
        <w:bottom w:val="none" w:sz="0" w:space="0" w:color="auto"/>
        <w:right w:val="none" w:sz="0" w:space="0" w:color="auto"/>
      </w:divBdr>
    </w:div>
    <w:div w:id="1148857887">
      <w:bodyDiv w:val="1"/>
      <w:marLeft w:val="0"/>
      <w:marRight w:val="0"/>
      <w:marTop w:val="0"/>
      <w:marBottom w:val="0"/>
      <w:divBdr>
        <w:top w:val="none" w:sz="0" w:space="0" w:color="auto"/>
        <w:left w:val="none" w:sz="0" w:space="0" w:color="auto"/>
        <w:bottom w:val="none" w:sz="0" w:space="0" w:color="auto"/>
        <w:right w:val="none" w:sz="0" w:space="0" w:color="auto"/>
      </w:divBdr>
    </w:div>
    <w:div w:id="1435128180">
      <w:bodyDiv w:val="1"/>
      <w:marLeft w:val="0"/>
      <w:marRight w:val="0"/>
      <w:marTop w:val="0"/>
      <w:marBottom w:val="0"/>
      <w:divBdr>
        <w:top w:val="none" w:sz="0" w:space="0" w:color="auto"/>
        <w:left w:val="none" w:sz="0" w:space="0" w:color="auto"/>
        <w:bottom w:val="none" w:sz="0" w:space="0" w:color="auto"/>
        <w:right w:val="none" w:sz="0" w:space="0" w:color="auto"/>
      </w:divBdr>
    </w:div>
    <w:div w:id="1594902182">
      <w:bodyDiv w:val="1"/>
      <w:marLeft w:val="0"/>
      <w:marRight w:val="0"/>
      <w:marTop w:val="0"/>
      <w:marBottom w:val="0"/>
      <w:divBdr>
        <w:top w:val="none" w:sz="0" w:space="0" w:color="auto"/>
        <w:left w:val="none" w:sz="0" w:space="0" w:color="auto"/>
        <w:bottom w:val="none" w:sz="0" w:space="0" w:color="auto"/>
        <w:right w:val="none" w:sz="0" w:space="0" w:color="auto"/>
      </w:divBdr>
    </w:div>
    <w:div w:id="1701277571">
      <w:bodyDiv w:val="1"/>
      <w:marLeft w:val="0"/>
      <w:marRight w:val="0"/>
      <w:marTop w:val="0"/>
      <w:marBottom w:val="0"/>
      <w:divBdr>
        <w:top w:val="none" w:sz="0" w:space="0" w:color="auto"/>
        <w:left w:val="none" w:sz="0" w:space="0" w:color="auto"/>
        <w:bottom w:val="none" w:sz="0" w:space="0" w:color="auto"/>
        <w:right w:val="none" w:sz="0" w:space="0" w:color="auto"/>
      </w:divBdr>
    </w:div>
    <w:div w:id="1733890993">
      <w:bodyDiv w:val="1"/>
      <w:marLeft w:val="0"/>
      <w:marRight w:val="0"/>
      <w:marTop w:val="0"/>
      <w:marBottom w:val="0"/>
      <w:divBdr>
        <w:top w:val="none" w:sz="0" w:space="0" w:color="auto"/>
        <w:left w:val="none" w:sz="0" w:space="0" w:color="auto"/>
        <w:bottom w:val="none" w:sz="0" w:space="0" w:color="auto"/>
        <w:right w:val="none" w:sz="0" w:space="0" w:color="auto"/>
      </w:divBdr>
    </w:div>
    <w:div w:id="1809475490">
      <w:bodyDiv w:val="1"/>
      <w:marLeft w:val="0"/>
      <w:marRight w:val="0"/>
      <w:marTop w:val="0"/>
      <w:marBottom w:val="0"/>
      <w:divBdr>
        <w:top w:val="none" w:sz="0" w:space="0" w:color="auto"/>
        <w:left w:val="none" w:sz="0" w:space="0" w:color="auto"/>
        <w:bottom w:val="none" w:sz="0" w:space="0" w:color="auto"/>
        <w:right w:val="none" w:sz="0" w:space="0" w:color="auto"/>
      </w:divBdr>
    </w:div>
    <w:div w:id="1927567680">
      <w:bodyDiv w:val="1"/>
      <w:marLeft w:val="0"/>
      <w:marRight w:val="0"/>
      <w:marTop w:val="0"/>
      <w:marBottom w:val="0"/>
      <w:divBdr>
        <w:top w:val="none" w:sz="0" w:space="0" w:color="auto"/>
        <w:left w:val="none" w:sz="0" w:space="0" w:color="auto"/>
        <w:bottom w:val="none" w:sz="0" w:space="0" w:color="auto"/>
        <w:right w:val="none" w:sz="0" w:space="0" w:color="auto"/>
      </w:divBdr>
    </w:div>
    <w:div w:id="206795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0E40C53A87B138F9F7FF762B627A3036319F376D281402893CBA5180EF0D43EB10EA39C5E1E2445FC9CF1F100D67053DFE1AE3690432f5F" TargetMode="External"/><Relationship Id="rId18" Type="http://schemas.openxmlformats.org/officeDocument/2006/relationships/hyperlink" Target="consultantplus://offline/ref=3FD708AB8BB254B0FD2CEE8D1109961ED22F3CDF68A1F6034B4D5C8EBAC0313FBE72BE368C973B4BB604CF7A7A41D702C0DD3A06DB8D7B6Eo1p2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E40C53A87B138F9F7FF762B627A3036319F376D281402893CBA5180EF0D43EB10EA39C6E8E24F0E9E801E4C4935163DFF1AE16F1826846B38fEF"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E40C53A87B138F9F7FF762B627A3036319F376D281402893CBA5180EF0D43EB10EA39C3EBE91B5ADCDE471D0A7E1B3BE606E16B30f7F" TargetMode="External"/><Relationship Id="rId5" Type="http://schemas.openxmlformats.org/officeDocument/2006/relationships/webSettings" Target="webSettings.xml"/><Relationship Id="rId15" Type="http://schemas.openxmlformats.org/officeDocument/2006/relationships/hyperlink" Target="consultantplus://offline/ref=7477D36D247F526C7BD4B7DDD08F15A6014F84D62298DDA4DCA8A2DB7828FD21BF4B5E0D31D769E7uBz4M" TargetMode="External"/><Relationship Id="rId23" Type="http://schemas.microsoft.com/office/2007/relationships/stylesWithEffects" Target="stylesWithEffects.xml"/><Relationship Id="rId10" Type="http://schemas.openxmlformats.org/officeDocument/2006/relationships/hyperlink" Target="consultantplus://offline/ref=92AA03E22527F39D4010070DD0CDFF77720228F947DE72B217BC0EE53CE42F0B559D7E1B2EB4FE5C5834F92E6D1735BC56DAC8EBC690E366J4TFF" TargetMode="External"/><Relationship Id="rId19" Type="http://schemas.openxmlformats.org/officeDocument/2006/relationships/hyperlink" Target="consultantplus://offline/ref=0270FD5DA47D9094717A2ACB3F42DD2A0B7368FF71CA5DDA15CE719B2EEC1F8F26665C778B134C90DC7ADA535AF54BC82CFBDBE743F25850h760L"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BFB6C7B27CD6E6CB03AD61523094C591BBB969B308F110A55623297C597F850E9DD94BA407A32ABE4C937140FF1E12A65A4F2DD75FcFkE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295BD-A813-4892-91FD-FFFBD3A2A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16553</Words>
  <Characters>94356</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110688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Anyuta</cp:lastModifiedBy>
  <cp:revision>2</cp:revision>
  <cp:lastPrinted>2022-12-28T08:46:00Z</cp:lastPrinted>
  <dcterms:created xsi:type="dcterms:W3CDTF">2023-01-03T19:34:00Z</dcterms:created>
  <dcterms:modified xsi:type="dcterms:W3CDTF">2023-01-03T19:34:00Z</dcterms:modified>
</cp:coreProperties>
</file>